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ED926D4">
      <w:pPr>
        <w:pStyle w:val="11"/>
        <w:spacing w:line="360" w:lineRule="auto"/>
        <w:jc w:val="center"/>
        <w:rPr>
          <w:rFonts w:hint="default" w:ascii="宋体" w:hAnsi="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东莞市常平镇环保专业基地洗水、印花污水处理厂-3号水池、配水井钢筋作业工程</w:t>
      </w:r>
      <w:r>
        <w:rPr>
          <w:rFonts w:hint="eastAsia" w:ascii="宋体" w:hAnsi="宋体" w:cs="宋体"/>
          <w:b/>
          <w:bCs/>
          <w:color w:val="auto"/>
          <w:sz w:val="36"/>
          <w:szCs w:val="36"/>
          <w:highlight w:val="none"/>
          <w:u w:val="none"/>
          <w:lang w:val="en-US" w:eastAsia="zh-CN"/>
        </w:rPr>
        <w:t>报价须知</w:t>
      </w:r>
    </w:p>
    <w:p w14:paraId="7D07C480">
      <w:pPr>
        <w:numPr>
          <w:ilvl w:val="0"/>
          <w:numId w:val="2"/>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30A80952">
      <w:pPr>
        <w:numPr>
          <w:ilvl w:val="0"/>
          <w:numId w:val="0"/>
        </w:numPr>
        <w:spacing w:line="360" w:lineRule="auto"/>
        <w:textAlignment w:val="baseline"/>
        <w:rPr>
          <w:rFonts w:hint="default" w:ascii="宋体" w:hAnsi="宋体"/>
          <w:b w:val="0"/>
          <w:bCs/>
          <w:color w:val="auto"/>
          <w:sz w:val="24"/>
          <w:highlight w:val="none"/>
          <w:lang w:val="en-US"/>
        </w:rPr>
      </w:pPr>
      <w:r>
        <w:rPr>
          <w:rFonts w:hint="eastAsia" w:ascii="宋体" w:hAnsi="宋体"/>
          <w:b w:val="0"/>
          <w:bCs/>
          <w:color w:val="auto"/>
          <w:sz w:val="24"/>
          <w:highlight w:val="none"/>
          <w:lang w:val="en-US" w:eastAsia="zh-CN"/>
        </w:rPr>
        <w:t xml:space="preserve">1.1项目名称: </w:t>
      </w:r>
      <w:r>
        <w:rPr>
          <w:rFonts w:hint="eastAsia" w:ascii="宋体" w:hAnsi="宋体" w:eastAsia="宋体" w:cs="宋体"/>
          <w:color w:val="auto"/>
          <w:sz w:val="24"/>
          <w:highlight w:val="none"/>
          <w:u w:val="single"/>
          <w:lang w:val="en-US" w:eastAsia="zh-CN"/>
        </w:rPr>
        <w:t>东莞市常平镇环保专业基地洗水、印花污水处理厂-3号水池、配水井</w:t>
      </w:r>
      <w:ins w:id="0" w:author="小林" w:date="2025-06-09T23:39:48Z">
        <w:r>
          <w:rPr>
            <w:rFonts w:hint="eastAsia" w:ascii="宋体" w:hAnsi="宋体" w:eastAsia="宋体" w:cs="宋体"/>
            <w:color w:val="auto"/>
            <w:sz w:val="24"/>
            <w:highlight w:val="none"/>
            <w:u w:val="single"/>
            <w:lang w:val="en-US" w:eastAsia="zh-CN"/>
          </w:rPr>
          <w:t>（</w:t>
        </w:r>
      </w:ins>
      <w:ins w:id="1" w:author="小林" w:date="2025-06-09T23:39:51Z">
        <w:r>
          <w:rPr>
            <w:rFonts w:hint="eastAsia" w:ascii="宋体" w:hAnsi="宋体" w:eastAsia="宋体" w:cs="宋体"/>
            <w:color w:val="auto"/>
            <w:sz w:val="24"/>
            <w:highlight w:val="none"/>
            <w:u w:val="single"/>
            <w:lang w:val="en-US" w:eastAsia="zh-CN"/>
          </w:rPr>
          <w:t>以下</w:t>
        </w:r>
      </w:ins>
      <w:ins w:id="2" w:author="小林" w:date="2025-06-09T23:39:56Z">
        <w:r>
          <w:rPr>
            <w:rFonts w:hint="eastAsia" w:ascii="宋体" w:hAnsi="宋体" w:eastAsia="宋体" w:cs="宋体"/>
            <w:color w:val="auto"/>
            <w:sz w:val="24"/>
            <w:highlight w:val="none"/>
            <w:u w:val="single"/>
            <w:lang w:val="en-US" w:eastAsia="zh-CN"/>
          </w:rPr>
          <w:t>简称</w:t>
        </w:r>
      </w:ins>
      <w:ins w:id="3" w:author="小林" w:date="2025-06-09T23:39:57Z">
        <w:r>
          <w:rPr>
            <w:rFonts w:hint="eastAsia" w:ascii="宋体" w:hAnsi="宋体" w:eastAsia="宋体" w:cs="宋体"/>
            <w:color w:val="auto"/>
            <w:sz w:val="24"/>
            <w:highlight w:val="none"/>
            <w:u w:val="single"/>
            <w:lang w:val="en-US" w:eastAsia="zh-CN"/>
          </w:rPr>
          <w:t>“</w:t>
        </w:r>
      </w:ins>
      <w:ins w:id="4" w:author="小林" w:date="2025-06-09T23:40:00Z">
        <w:r>
          <w:rPr>
            <w:rFonts w:hint="eastAsia" w:ascii="宋体" w:hAnsi="宋体" w:eastAsia="宋体" w:cs="宋体"/>
            <w:color w:val="auto"/>
            <w:sz w:val="24"/>
            <w:highlight w:val="none"/>
            <w:u w:val="single"/>
            <w:lang w:val="en-US" w:eastAsia="zh-CN"/>
          </w:rPr>
          <w:t>本项目</w:t>
        </w:r>
      </w:ins>
      <w:ins w:id="5" w:author="小林" w:date="2025-06-09T23:39:58Z">
        <w:r>
          <w:rPr>
            <w:rFonts w:hint="eastAsia" w:ascii="宋体" w:hAnsi="宋体" w:eastAsia="宋体" w:cs="宋体"/>
            <w:color w:val="auto"/>
            <w:sz w:val="24"/>
            <w:highlight w:val="none"/>
            <w:u w:val="single"/>
            <w:lang w:val="en-US" w:eastAsia="zh-CN"/>
          </w:rPr>
          <w:t>”</w:t>
        </w:r>
      </w:ins>
      <w:ins w:id="6" w:author="小林" w:date="2025-06-09T23:39:49Z">
        <w:r>
          <w:rPr>
            <w:rFonts w:hint="eastAsia" w:ascii="宋体" w:hAnsi="宋体" w:eastAsia="宋体" w:cs="宋体"/>
            <w:color w:val="auto"/>
            <w:sz w:val="24"/>
            <w:highlight w:val="none"/>
            <w:u w:val="single"/>
            <w:lang w:val="en-US" w:eastAsia="zh-CN"/>
          </w:rPr>
          <w:t>）</w:t>
        </w:r>
      </w:ins>
      <w:ins w:id="7" w:author="小林" w:date="2025-06-09T23:39:38Z">
        <w:r>
          <w:rPr>
            <w:rFonts w:hint="eastAsia" w:ascii="宋体" w:hAnsi="宋体" w:eastAsia="宋体" w:cs="宋体"/>
            <w:color w:val="auto"/>
            <w:sz w:val="24"/>
            <w:highlight w:val="none"/>
            <w:u w:val="single"/>
            <w:lang w:val="en-US" w:eastAsia="zh-CN"/>
          </w:rPr>
          <w:t>。</w:t>
        </w:r>
      </w:ins>
    </w:p>
    <w:p w14:paraId="42AB1A69">
      <w:pPr>
        <w:numPr>
          <w:ilvl w:val="0"/>
          <w:numId w:val="0"/>
        </w:numPr>
        <w:spacing w:line="360" w:lineRule="auto"/>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w:t>
      </w:r>
      <w:ins w:id="8" w:author="小林" w:date="2025-06-09T23:40:07Z">
        <w:r>
          <w:rPr>
            <w:rFonts w:hint="eastAsia" w:ascii="宋体" w:hAnsi="宋体" w:eastAsia="宋体" w:cs="宋体"/>
            <w:color w:val="auto"/>
            <w:sz w:val="24"/>
            <w:highlight w:val="none"/>
            <w:lang w:val="en-US" w:eastAsia="zh-CN"/>
          </w:rPr>
          <w:t>本</w:t>
        </w:r>
      </w:ins>
      <w:ins w:id="9" w:author="小林" w:date="2025-06-09T23:40:09Z">
        <w:r>
          <w:rPr>
            <w:rFonts w:hint="eastAsia" w:ascii="宋体" w:hAnsi="宋体" w:eastAsia="宋体" w:cs="宋体"/>
            <w:color w:val="auto"/>
            <w:sz w:val="24"/>
            <w:highlight w:val="none"/>
            <w:lang w:val="en-US" w:eastAsia="zh-CN"/>
          </w:rPr>
          <w:t>项目的</w:t>
        </w:r>
      </w:ins>
      <w:r>
        <w:rPr>
          <w:rFonts w:hint="eastAsia" w:ascii="宋体" w:hAnsi="宋体" w:eastAsia="宋体" w:cs="宋体"/>
          <w:b w:val="0"/>
          <w:bCs w:val="0"/>
          <w:color w:val="auto"/>
          <w:sz w:val="24"/>
          <w:highlight w:val="none"/>
          <w:u w:val="single"/>
          <w:lang w:val="en-US" w:eastAsia="zh-CN"/>
        </w:rPr>
        <w:t>钢筋作业工程（以下简称“本工程”），</w:t>
      </w:r>
      <w:r>
        <w:rPr>
          <w:rFonts w:hint="eastAsia" w:ascii="宋体" w:hAnsi="宋体" w:eastAsia="宋体" w:cs="宋体"/>
          <w:b w:val="0"/>
          <w:bCs w:val="0"/>
          <w:color w:val="auto"/>
          <w:sz w:val="24"/>
          <w:highlight w:val="none"/>
          <w:u w:val="none"/>
          <w:lang w:val="en-US" w:eastAsia="zh-CN"/>
        </w:rPr>
        <w:t>具体要求详见</w:t>
      </w:r>
      <w:ins w:id="10" w:author="小林" w:date="2025-06-09T23:40:18Z">
        <w:r>
          <w:rPr>
            <w:rFonts w:hint="eastAsia" w:ascii="宋体" w:hAnsi="宋体" w:eastAsia="宋体" w:cs="宋体"/>
            <w:b w:val="0"/>
            <w:bCs w:val="0"/>
            <w:color w:val="auto"/>
            <w:sz w:val="24"/>
            <w:highlight w:val="none"/>
            <w:u w:val="none"/>
            <w:lang w:val="en-US" w:eastAsia="zh-CN"/>
          </w:rPr>
          <w:t>招标</w:t>
        </w:r>
      </w:ins>
      <w:r>
        <w:rPr>
          <w:rFonts w:hint="eastAsia" w:ascii="宋体" w:hAnsi="宋体" w:eastAsia="宋体" w:cs="宋体"/>
          <w:b w:val="0"/>
          <w:bCs w:val="0"/>
          <w:color w:val="auto"/>
          <w:sz w:val="24"/>
          <w:highlight w:val="none"/>
          <w:u w:val="none"/>
          <w:lang w:val="en-US" w:eastAsia="zh-CN"/>
        </w:rPr>
        <w:t>合同、招标图纸、招标清单及本须知的各项要求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bCs/>
          <w:color w:val="auto"/>
          <w:sz w:val="24"/>
          <w:highlight w:val="none"/>
          <w:u w:val="single"/>
          <w:lang w:val="en-US" w:eastAsia="zh-CN"/>
        </w:rPr>
        <w:t>招标单位有权根据需要随时增减招标范围</w:t>
      </w:r>
      <w:ins w:id="11" w:author="小林" w:date="2025-06-09T23:40:28Z">
        <w:r>
          <w:rPr>
            <w:rFonts w:hint="eastAsia" w:ascii="宋体" w:hAnsi="宋体" w:eastAsia="宋体" w:cs="宋体"/>
            <w:b/>
            <w:bCs/>
            <w:color w:val="auto"/>
            <w:sz w:val="24"/>
            <w:highlight w:val="none"/>
            <w:u w:val="single"/>
            <w:lang w:val="en-US" w:eastAsia="zh-CN"/>
          </w:rPr>
          <w:t>、</w:t>
        </w:r>
      </w:ins>
      <w:ins w:id="12" w:author="小林" w:date="2025-06-09T23:40:31Z">
        <w:r>
          <w:rPr>
            <w:rFonts w:hint="eastAsia" w:ascii="宋体" w:hAnsi="宋体" w:eastAsia="宋体" w:cs="宋体"/>
            <w:b/>
            <w:bCs/>
            <w:color w:val="auto"/>
            <w:sz w:val="24"/>
            <w:highlight w:val="none"/>
            <w:u w:val="single"/>
            <w:lang w:val="en-US" w:eastAsia="zh-CN"/>
          </w:rPr>
          <w:t>内容</w:t>
        </w:r>
      </w:ins>
      <w:r>
        <w:rPr>
          <w:rFonts w:hint="eastAsia" w:ascii="宋体" w:hAnsi="宋体" w:eastAsia="宋体" w:cs="宋体"/>
          <w:b/>
          <w:bCs/>
          <w:color w:val="auto"/>
          <w:sz w:val="24"/>
          <w:highlight w:val="none"/>
          <w:u w:val="single"/>
          <w:lang w:val="en-US" w:eastAsia="zh-CN"/>
        </w:rPr>
        <w:t>，也可能将本工程拆分为若干标段并由不同单位分别承包。</w:t>
      </w:r>
    </w:p>
    <w:p w14:paraId="76277FFC">
      <w:pPr>
        <w:numPr>
          <w:ilvl w:val="0"/>
          <w:numId w:val="0"/>
        </w:numPr>
        <w:spacing w:line="360" w:lineRule="auto"/>
        <w:textAlignment w:val="baseline"/>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1.3本工程地址：</w:t>
      </w:r>
      <w:r>
        <w:rPr>
          <w:rFonts w:hint="eastAsia" w:ascii="宋体" w:hAnsi="宋体" w:eastAsia="宋体" w:cs="宋体"/>
          <w:b w:val="0"/>
          <w:bCs w:val="0"/>
          <w:color w:val="auto"/>
          <w:sz w:val="24"/>
          <w:highlight w:val="none"/>
          <w:u w:val="single"/>
          <w:lang w:val="en-US" w:eastAsia="zh-CN"/>
        </w:rPr>
        <w:t>东莞市常平镇司马村谢常路麦马新街常平环保专业基地内</w:t>
      </w:r>
      <w:r>
        <w:rPr>
          <w:rFonts w:hint="eastAsia" w:ascii="宋体" w:hAnsi="宋体" w:eastAsia="宋体" w:cs="宋体"/>
          <w:b w:val="0"/>
          <w:bCs w:val="0"/>
          <w:color w:val="auto"/>
          <w:sz w:val="24"/>
          <w:highlight w:val="none"/>
          <w:u w:val="none"/>
          <w:lang w:val="en-US" w:eastAsia="zh-CN"/>
        </w:rPr>
        <w:t>。</w:t>
      </w:r>
    </w:p>
    <w:p w14:paraId="658188A9">
      <w:pPr>
        <w:numPr>
          <w:ilvl w:val="0"/>
          <w:numId w:val="0"/>
        </w:numPr>
        <w:spacing w:line="360" w:lineRule="auto"/>
        <w:textAlignment w:val="baseline"/>
        <w:rPr>
          <w:rFonts w:hint="eastAsia"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1.4工期要求：</w:t>
      </w:r>
      <w:r>
        <w:rPr>
          <w:rFonts w:hint="eastAsia" w:ascii="宋体" w:hAnsi="宋体" w:eastAsia="宋体" w:cs="宋体"/>
          <w:b w:val="0"/>
          <w:bCs w:val="0"/>
          <w:color w:val="auto"/>
          <w:sz w:val="24"/>
          <w:highlight w:val="none"/>
          <w:u w:val="single"/>
          <w:lang w:val="en-US" w:eastAsia="zh-CN"/>
        </w:rPr>
        <w:t>详见</w:t>
      </w:r>
      <w:ins w:id="13" w:author="小林" w:date="2025-06-09T23:42:14Z">
        <w:r>
          <w:rPr>
            <w:rFonts w:hint="eastAsia" w:ascii="宋体" w:hAnsi="宋体" w:eastAsia="宋体" w:cs="宋体"/>
            <w:b w:val="0"/>
            <w:bCs w:val="0"/>
            <w:color w:val="auto"/>
            <w:sz w:val="24"/>
            <w:highlight w:val="none"/>
            <w:u w:val="single"/>
            <w:lang w:val="en-US" w:eastAsia="zh-CN"/>
          </w:rPr>
          <w:t>附件的</w:t>
        </w:r>
      </w:ins>
      <w:r>
        <w:rPr>
          <w:rFonts w:hint="eastAsia" w:ascii="宋体" w:hAnsi="宋体" w:eastAsia="宋体" w:cs="宋体"/>
          <w:b w:val="0"/>
          <w:bCs w:val="0"/>
          <w:color w:val="auto"/>
          <w:sz w:val="24"/>
          <w:highlight w:val="none"/>
          <w:u w:val="single"/>
          <w:lang w:val="en-US" w:eastAsia="zh-CN"/>
        </w:rPr>
        <w:t>合同</w:t>
      </w:r>
      <w:ins w:id="14" w:author="小林" w:date="2025-06-09T23:42:23Z">
        <w:r>
          <w:rPr>
            <w:rFonts w:hint="eastAsia" w:ascii="宋体" w:hAnsi="宋体" w:eastAsia="宋体" w:cs="宋体"/>
            <w:b w:val="0"/>
            <w:bCs w:val="0"/>
            <w:color w:val="auto"/>
            <w:sz w:val="24"/>
            <w:highlight w:val="none"/>
            <w:u w:val="single"/>
            <w:lang w:val="en-US" w:eastAsia="zh-CN"/>
          </w:rPr>
          <w:t>（</w:t>
        </w:r>
      </w:ins>
      <w:ins w:id="15" w:author="小林" w:date="2025-06-09T23:42:20Z">
        <w:r>
          <w:rPr>
            <w:rFonts w:hint="eastAsia" w:ascii="宋体" w:hAnsi="宋体" w:eastAsia="宋体" w:cs="宋体"/>
            <w:b w:val="0"/>
            <w:bCs w:val="0"/>
            <w:color w:val="auto"/>
            <w:sz w:val="24"/>
            <w:highlight w:val="none"/>
            <w:u w:val="single"/>
            <w:lang w:val="en-US" w:eastAsia="zh-CN"/>
          </w:rPr>
          <w:t>格式</w:t>
        </w:r>
      </w:ins>
      <w:ins w:id="16" w:author="小林" w:date="2025-06-09T23:42:27Z">
        <w:r>
          <w:rPr>
            <w:rFonts w:hint="eastAsia" w:ascii="宋体" w:hAnsi="宋体" w:eastAsia="宋体" w:cs="宋体"/>
            <w:b w:val="0"/>
            <w:bCs w:val="0"/>
            <w:color w:val="auto"/>
            <w:sz w:val="24"/>
            <w:highlight w:val="none"/>
            <w:u w:val="single"/>
            <w:lang w:val="en-US" w:eastAsia="zh-CN"/>
          </w:rPr>
          <w:t>）</w:t>
        </w:r>
      </w:ins>
      <w:r>
        <w:rPr>
          <w:rFonts w:hint="eastAsia" w:ascii="宋体" w:hAnsi="宋体" w:eastAsia="宋体" w:cs="宋体"/>
          <w:b w:val="0"/>
          <w:bCs w:val="0"/>
          <w:color w:val="auto"/>
          <w:sz w:val="24"/>
          <w:highlight w:val="none"/>
          <w:u w:val="single"/>
          <w:lang w:val="en-US" w:eastAsia="zh-CN"/>
        </w:rPr>
        <w:t>。</w:t>
      </w:r>
    </w:p>
    <w:p w14:paraId="722D7074">
      <w:pPr>
        <w:numPr>
          <w:ilvl w:val="0"/>
          <w:numId w:val="0"/>
        </w:numPr>
        <w:spacing w:line="360" w:lineRule="auto"/>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1.5招标单位：</w:t>
      </w:r>
      <w:r>
        <w:rPr>
          <w:rFonts w:hint="eastAsia" w:ascii="宋体" w:hAnsi="宋体" w:eastAsia="宋体" w:cs="宋体"/>
          <w:b w:val="0"/>
          <w:bCs w:val="0"/>
          <w:color w:val="auto"/>
          <w:sz w:val="24"/>
          <w:highlight w:val="none"/>
          <w:u w:val="single"/>
          <w:lang w:val="en-US" w:eastAsia="zh-CN"/>
        </w:rPr>
        <w:t>东莞市中泰建安工程有限公司</w:t>
      </w:r>
      <w:r>
        <w:rPr>
          <w:rFonts w:hint="eastAsia" w:ascii="宋体" w:hAnsi="宋体" w:eastAsia="宋体" w:cs="宋体"/>
          <w:b w:val="0"/>
          <w:bCs w:val="0"/>
          <w:color w:val="auto"/>
          <w:sz w:val="24"/>
          <w:highlight w:val="none"/>
          <w:u w:val="none"/>
          <w:lang w:val="en-US" w:eastAsia="zh-CN"/>
        </w:rPr>
        <w:t>。</w:t>
      </w:r>
    </w:p>
    <w:p w14:paraId="2BDDCADD">
      <w:pPr>
        <w:numPr>
          <w:ilvl w:val="0"/>
          <w:numId w:val="2"/>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70DB53B1">
      <w:pPr>
        <w:spacing w:line="360" w:lineRule="auto"/>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本工程场地进行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凡递交报价文件的，视为已对本工程场地踏勘并完全了解相关情况，</w:t>
      </w:r>
      <w:r>
        <w:rPr>
          <w:rFonts w:hint="eastAsia" w:ascii="宋体" w:hAnsi="宋体" w:eastAsia="宋体" w:cs="宋体"/>
          <w:color w:val="auto"/>
          <w:sz w:val="24"/>
          <w:highlight w:val="none"/>
          <w:lang w:eastAsia="zh-CN"/>
        </w:rPr>
        <w:t>签订合同后，</w:t>
      </w:r>
      <w:r>
        <w:rPr>
          <w:rFonts w:hint="eastAsia" w:ascii="宋体" w:hAnsi="宋体" w:eastAsia="宋体" w:cs="宋体"/>
          <w:color w:val="auto"/>
          <w:sz w:val="24"/>
          <w:highlight w:val="none"/>
          <w:lang w:val="en-US" w:eastAsia="zh-CN"/>
        </w:rPr>
        <w:t>报价单位</w:t>
      </w:r>
      <w:r>
        <w:rPr>
          <w:rFonts w:hint="eastAsia" w:ascii="宋体" w:hAnsi="宋体" w:eastAsia="宋体" w:cs="宋体"/>
          <w:color w:val="auto"/>
          <w:sz w:val="24"/>
          <w:highlight w:val="none"/>
          <w:lang w:eastAsia="zh-CN"/>
        </w:rPr>
        <w:t>不得以不清楚或未考虑现场实况为由提出增加费用或其它要求。</w:t>
      </w:r>
      <w:r>
        <w:rPr>
          <w:rFonts w:hint="eastAsia" w:ascii="宋体" w:hAnsi="宋体" w:eastAsia="宋体" w:cs="宋体"/>
          <w:color w:val="auto"/>
          <w:sz w:val="24"/>
          <w:highlight w:val="none"/>
          <w:lang w:val="en-US" w:eastAsia="zh-CN"/>
        </w:rPr>
        <w:t>报价单位踏勘现场</w:t>
      </w:r>
      <w:ins w:id="17" w:author="小林" w:date="2025-06-09T23:41:07Z">
        <w:r>
          <w:rPr>
            <w:rFonts w:hint="eastAsia" w:ascii="宋体" w:hAnsi="宋体" w:eastAsia="宋体" w:cs="宋体"/>
            <w:color w:val="auto"/>
            <w:sz w:val="24"/>
            <w:highlight w:val="none"/>
            <w:lang w:val="en-US" w:eastAsia="zh-CN"/>
          </w:rPr>
          <w:t>前</w:t>
        </w:r>
      </w:ins>
      <w:r>
        <w:rPr>
          <w:rFonts w:hint="eastAsia" w:ascii="宋体" w:hAnsi="宋体" w:eastAsia="宋体" w:cs="宋体"/>
          <w:color w:val="auto"/>
          <w:sz w:val="24"/>
          <w:highlight w:val="none"/>
          <w:lang w:val="en-US" w:eastAsia="zh-CN"/>
        </w:rPr>
        <w:t>，</w:t>
      </w:r>
      <w:r>
        <w:rPr>
          <w:rFonts w:hint="eastAsia" w:ascii="宋体" w:hAnsi="宋体" w:eastAsia="宋体" w:cs="宋体"/>
          <w:b/>
          <w:bCs/>
          <w:color w:val="auto"/>
          <w:sz w:val="24"/>
          <w:highlight w:val="none"/>
          <w:lang w:val="en-US" w:eastAsia="zh-CN"/>
        </w:rPr>
        <w:t>请联系</w:t>
      </w:r>
      <w:r>
        <w:rPr>
          <w:rFonts w:hint="eastAsia" w:ascii="宋体" w:hAnsi="宋体" w:eastAsia="宋体" w:cs="宋体"/>
          <w:b/>
          <w:bCs/>
          <w:color w:val="auto"/>
          <w:sz w:val="24"/>
          <w:highlight w:val="none"/>
          <w:u w:val="single"/>
          <w:lang w:val="en-US" w:eastAsia="zh-CN"/>
        </w:rPr>
        <w:t>林易国</w:t>
      </w:r>
      <w:r>
        <w:rPr>
          <w:rFonts w:hint="eastAsia" w:ascii="宋体" w:hAnsi="宋体" w:eastAsia="宋体" w:cs="宋体"/>
          <w:b/>
          <w:bCs/>
          <w:color w:val="auto"/>
          <w:sz w:val="24"/>
          <w:highlight w:val="none"/>
          <w:lang w:val="en-US" w:eastAsia="zh-CN"/>
        </w:rPr>
        <w:t>，电话</w:t>
      </w:r>
      <w:r>
        <w:rPr>
          <w:rFonts w:hint="eastAsia" w:ascii="宋体" w:hAnsi="宋体" w:eastAsia="宋体" w:cs="宋体"/>
          <w:b/>
          <w:bCs/>
          <w:color w:val="auto"/>
          <w:sz w:val="24"/>
          <w:highlight w:val="none"/>
          <w:u w:val="single"/>
          <w:lang w:val="en-US" w:eastAsia="zh-CN"/>
        </w:rPr>
        <w:t>13929204778</w:t>
      </w:r>
      <w:r>
        <w:rPr>
          <w:rFonts w:hint="eastAsia" w:ascii="宋体" w:hAnsi="宋体" w:eastAsia="宋体" w:cs="宋体"/>
          <w:b/>
          <w:bCs/>
          <w:color w:val="auto"/>
          <w:sz w:val="24"/>
          <w:highlight w:val="none"/>
          <w:lang w:val="en-US" w:eastAsia="zh-CN"/>
        </w:rPr>
        <w:t>。</w:t>
      </w:r>
    </w:p>
    <w:p w14:paraId="5058BEC1">
      <w:pPr>
        <w:spacing w:line="360" w:lineRule="auto"/>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ins w:id="18" w:author="小林" w:date="2025-06-09T23:41:28Z">
        <w:r>
          <w:rPr>
            <w:rFonts w:hint="eastAsia" w:ascii="宋体" w:hAnsi="宋体" w:eastAsia="宋体" w:cs="宋体"/>
            <w:color w:val="auto"/>
            <w:sz w:val="24"/>
            <w:highlight w:val="none"/>
            <w:shd w:val="clear" w:color="auto" w:fill="FFFFFF"/>
            <w:lang w:val="en-US" w:eastAsia="zh-CN"/>
          </w:rPr>
          <w:t>如</w:t>
        </w:r>
      </w:ins>
      <w:r>
        <w:rPr>
          <w:rFonts w:hint="eastAsia" w:ascii="宋体" w:hAnsi="宋体" w:eastAsia="宋体" w:cs="宋体"/>
          <w:color w:val="auto"/>
          <w:sz w:val="24"/>
          <w:highlight w:val="none"/>
          <w:shd w:val="clear" w:color="auto" w:fill="FFFFFF"/>
          <w:lang w:eastAsia="zh-CN"/>
        </w:rPr>
        <w:t>具有完成招标内容相应的</w:t>
      </w:r>
      <w:r>
        <w:rPr>
          <w:rFonts w:hint="eastAsia" w:ascii="宋体" w:hAnsi="宋体" w:eastAsia="宋体" w:cs="宋体"/>
          <w:color w:val="auto"/>
          <w:sz w:val="24"/>
          <w:highlight w:val="none"/>
          <w:u w:val="single"/>
          <w:shd w:val="clear" w:color="auto" w:fill="FFFFFF"/>
          <w:lang w:val="en-US" w:eastAsia="zh-CN"/>
        </w:rPr>
        <w:t xml:space="preserve"> 专业分包或劳务分包相关 </w:t>
      </w:r>
      <w:r>
        <w:rPr>
          <w:rFonts w:hint="eastAsia" w:ascii="宋体" w:hAnsi="宋体" w:eastAsia="宋体" w:cs="宋体"/>
          <w:color w:val="auto"/>
          <w:sz w:val="24"/>
          <w:highlight w:val="none"/>
          <w:shd w:val="clear" w:color="auto" w:fill="FFFFFF"/>
          <w:lang w:eastAsia="zh-CN"/>
        </w:rPr>
        <w:t>资质</w:t>
      </w:r>
      <w:ins w:id="19" w:author="小林" w:date="2025-06-09T23:41:55Z">
        <w:r>
          <w:rPr>
            <w:rFonts w:hint="eastAsia" w:ascii="宋体" w:hAnsi="宋体" w:eastAsia="宋体" w:cs="宋体"/>
            <w:color w:val="auto"/>
            <w:sz w:val="24"/>
            <w:highlight w:val="none"/>
            <w:shd w:val="clear" w:color="auto" w:fill="FFFFFF"/>
            <w:lang w:eastAsia="zh-CN"/>
          </w:rPr>
          <w:t>、</w:t>
        </w:r>
      </w:ins>
      <w:ins w:id="20" w:author="小林" w:date="2025-06-09T23:41:53Z">
        <w:r>
          <w:rPr>
            <w:rFonts w:hint="eastAsia" w:ascii="宋体" w:hAnsi="宋体" w:eastAsia="宋体" w:cs="宋体"/>
            <w:color w:val="auto"/>
            <w:sz w:val="24"/>
            <w:highlight w:val="none"/>
            <w:shd w:val="clear" w:color="auto" w:fill="FFFFFF"/>
            <w:lang w:val="en-US" w:eastAsia="zh-CN"/>
          </w:rPr>
          <w:t>资格</w:t>
        </w:r>
      </w:ins>
      <w:r>
        <w:rPr>
          <w:rFonts w:hint="eastAsia" w:ascii="宋体" w:hAnsi="宋体" w:eastAsia="宋体" w:cs="宋体"/>
          <w:color w:val="auto"/>
          <w:sz w:val="24"/>
          <w:highlight w:val="none"/>
          <w:lang w:eastAsia="zh-CN"/>
        </w:rPr>
        <w:t>等</w:t>
      </w:r>
      <w:ins w:id="21" w:author="小林" w:date="2025-06-09T23:41:31Z">
        <w:r>
          <w:rPr>
            <w:rFonts w:hint="eastAsia" w:ascii="宋体" w:hAnsi="宋体" w:eastAsia="宋体" w:cs="宋体"/>
            <w:color w:val="auto"/>
            <w:sz w:val="24"/>
            <w:highlight w:val="none"/>
            <w:lang w:eastAsia="zh-CN"/>
          </w:rPr>
          <w:t>，</w:t>
        </w:r>
      </w:ins>
      <w:r>
        <w:rPr>
          <w:rFonts w:hint="eastAsia" w:ascii="宋体" w:hAnsi="宋体" w:eastAsia="宋体" w:cs="宋体"/>
          <w:color w:val="auto"/>
          <w:sz w:val="24"/>
          <w:highlight w:val="none"/>
          <w:lang w:val="en-US" w:eastAsia="zh-CN"/>
        </w:rPr>
        <w:t>在报价</w:t>
      </w:r>
      <w:r>
        <w:rPr>
          <w:rFonts w:hint="eastAsia" w:ascii="宋体" w:hAnsi="宋体" w:eastAsia="宋体" w:cs="宋体"/>
          <w:color w:val="auto"/>
          <w:sz w:val="24"/>
          <w:highlight w:val="none"/>
          <w:lang w:eastAsia="zh-CN"/>
        </w:rPr>
        <w:t>条件相同时可以优先考虑</w:t>
      </w:r>
      <w:ins w:id="22" w:author="小林" w:date="2025-06-09T23:41:39Z">
        <w:r>
          <w:rPr>
            <w:rFonts w:hint="eastAsia" w:ascii="宋体" w:hAnsi="宋体" w:eastAsia="宋体" w:cs="宋体"/>
            <w:color w:val="auto"/>
            <w:sz w:val="24"/>
            <w:highlight w:val="none"/>
            <w:lang w:val="en-US" w:eastAsia="zh-CN"/>
          </w:rPr>
          <w:t>中标</w:t>
        </w:r>
      </w:ins>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w:t>
      </w:r>
      <w:ins w:id="23" w:author="小林" w:date="2025-06-09T23:41:43Z">
        <w:r>
          <w:rPr>
            <w:rFonts w:hint="eastAsia" w:ascii="宋体" w:hAnsi="宋体" w:eastAsia="宋体" w:cs="宋体"/>
            <w:color w:val="auto"/>
            <w:sz w:val="24"/>
            <w:highlight w:val="none"/>
            <w:lang w:val="en-US" w:eastAsia="zh-CN"/>
          </w:rPr>
          <w:t>的</w:t>
        </w:r>
      </w:ins>
      <w:ins w:id="24" w:author="小林" w:date="2025-06-09T23:41:45Z">
        <w:r>
          <w:rPr>
            <w:rFonts w:hint="eastAsia" w:ascii="宋体" w:hAnsi="宋体" w:eastAsia="宋体" w:cs="宋体"/>
            <w:color w:val="auto"/>
            <w:sz w:val="24"/>
            <w:highlight w:val="none"/>
            <w:lang w:val="en-US" w:eastAsia="zh-CN"/>
          </w:rPr>
          <w:t>资质</w:t>
        </w:r>
      </w:ins>
      <w:ins w:id="25" w:author="小林" w:date="2025-06-09T23:41:47Z">
        <w:r>
          <w:rPr>
            <w:rFonts w:hint="eastAsia" w:ascii="宋体" w:hAnsi="宋体" w:eastAsia="宋体" w:cs="宋体"/>
            <w:color w:val="auto"/>
            <w:sz w:val="24"/>
            <w:highlight w:val="none"/>
            <w:lang w:val="en-US" w:eastAsia="zh-CN"/>
          </w:rPr>
          <w:t>、</w:t>
        </w:r>
      </w:ins>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有效期，</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报价单位应具有与作业分包范围相适应的机具。</w:t>
      </w:r>
    </w:p>
    <w:p w14:paraId="0C819FF8">
      <w:pPr>
        <w:spacing w:line="360" w:lineRule="auto"/>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w:t>
      </w:r>
      <w:ins w:id="26" w:author="小林" w:date="2025-06-09T23:42:47Z">
        <w:r>
          <w:rPr>
            <w:rFonts w:hint="eastAsia" w:ascii="宋体" w:hAnsi="宋体" w:eastAsia="宋体" w:cs="宋体"/>
            <w:b w:val="0"/>
            <w:bCs w:val="0"/>
            <w:color w:val="auto"/>
            <w:sz w:val="24"/>
            <w:highlight w:val="none"/>
            <w:u w:val="single"/>
            <w:lang w:val="en-US" w:eastAsia="zh-CN"/>
          </w:rPr>
          <w:t>(</w:t>
        </w:r>
      </w:ins>
      <w:r>
        <w:rPr>
          <w:rFonts w:hint="eastAsia" w:ascii="宋体" w:hAnsi="宋体" w:eastAsia="宋体" w:cs="宋体"/>
          <w:b w:val="0"/>
          <w:bCs w:val="0"/>
          <w:color w:val="auto"/>
          <w:sz w:val="24"/>
          <w:highlight w:val="none"/>
          <w:u w:val="single"/>
          <w:lang w:val="en-US" w:eastAsia="zh-CN"/>
        </w:rPr>
        <w:t>格式</w:t>
      </w:r>
      <w:ins w:id="27" w:author="小林" w:date="2025-06-09T23:42:49Z">
        <w:r>
          <w:rPr>
            <w:rFonts w:hint="eastAsia" w:ascii="宋体" w:hAnsi="宋体" w:eastAsia="宋体" w:cs="宋体"/>
            <w:b w:val="0"/>
            <w:bCs w:val="0"/>
            <w:color w:val="auto"/>
            <w:sz w:val="24"/>
            <w:highlight w:val="none"/>
            <w:u w:val="single"/>
            <w:lang w:val="en-US" w:eastAsia="zh-CN"/>
          </w:rPr>
          <w:t>)</w:t>
        </w:r>
      </w:ins>
      <w:r>
        <w:rPr>
          <w:rFonts w:hint="eastAsia" w:ascii="宋体" w:hAnsi="宋体" w:eastAsia="宋体" w:cs="宋体"/>
          <w:b w:val="0"/>
          <w:bCs w:val="0"/>
          <w:color w:val="auto"/>
          <w:sz w:val="24"/>
          <w:highlight w:val="none"/>
          <w:u w:val="single"/>
          <w:lang w:val="en-US" w:eastAsia="zh-CN"/>
        </w:rPr>
        <w:t>。</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报价单位须按招标单位要求的付款方式报价，同时可根据自身情况提出另一种付款方式供招标单位选择</w:t>
      </w:r>
      <w:r>
        <w:rPr>
          <w:rFonts w:hint="eastAsia" w:ascii="宋体" w:hAnsi="宋体" w:eastAsia="宋体" w:cs="宋体"/>
          <w:b w:val="0"/>
          <w:bCs w:val="0"/>
          <w:color w:val="auto"/>
          <w:sz w:val="24"/>
          <w:highlight w:val="none"/>
          <w:u w:val="single"/>
          <w:lang w:val="en-US" w:eastAsia="zh-CN"/>
        </w:rPr>
        <w:t>。</w:t>
      </w:r>
    </w:p>
    <w:p w14:paraId="2A0CE779">
      <w:pPr>
        <w:numPr>
          <w:ilvl w:val="0"/>
          <w:numId w:val="0"/>
        </w:numPr>
        <w:spacing w:line="360" w:lineRule="auto"/>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w:t>
      </w:r>
      <w:ins w:id="28" w:author="招采中心2" w:date="2025-06-14T14:32:29Z">
        <w:r>
          <w:rPr>
            <w:rFonts w:hint="eastAsia" w:ascii="宋体" w:hAnsi="宋体" w:cs="宋体"/>
            <w:b/>
            <w:bCs/>
            <w:color w:val="auto"/>
            <w:sz w:val="24"/>
            <w:szCs w:val="24"/>
            <w:highlight w:val="none"/>
            <w:lang w:val="en-US" w:eastAsia="zh-CN"/>
          </w:rPr>
          <w:t>三</w:t>
        </w:r>
      </w:ins>
      <w:r>
        <w:rPr>
          <w:rFonts w:hint="eastAsia" w:ascii="宋体" w:hAnsi="宋体" w:eastAsia="宋体" w:cs="宋体"/>
          <w:b/>
          <w:bCs/>
          <w:color w:val="auto"/>
          <w:sz w:val="24"/>
          <w:szCs w:val="24"/>
          <w:highlight w:val="none"/>
          <w:lang w:val="en-US" w:eastAsia="zh-CN"/>
        </w:rPr>
        <w:t>家方有资格进入议价环节，若其中某家报价单位的技术标、经济标、付款方式、工期等条件符合采购要求且特别优秀，亦可能无需议价而直接中标，建议报价单位按最优方式报价，以免遗憾。为确保招标价格合理，招标单位保留随时议价的权利。</w:t>
      </w:r>
    </w:p>
    <w:p w14:paraId="4CCEDC8E">
      <w:pPr>
        <w:numPr>
          <w:ilvl w:val="0"/>
          <w:numId w:val="0"/>
        </w:numPr>
        <w:spacing w:line="360" w:lineRule="auto"/>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5A176BB4">
      <w:pPr>
        <w:numPr>
          <w:ilvl w:val="0"/>
          <w:numId w:val="0"/>
        </w:numPr>
        <w:spacing w:line="360" w:lineRule="auto"/>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w:t>
      </w:r>
      <w:r>
        <w:rPr>
          <w:rFonts w:hint="eastAsia" w:ascii="宋体" w:hAnsi="宋体" w:eastAsia="宋体" w:cs="宋体"/>
          <w:b w:val="0"/>
          <w:bCs w:val="0"/>
          <w:color w:val="000000"/>
          <w:kern w:val="2"/>
          <w:sz w:val="24"/>
          <w:szCs w:val="24"/>
          <w:highlight w:val="none"/>
          <w:lang w:val="en-US" w:eastAsia="zh-CN" w:bidi="ar-SA"/>
        </w:rPr>
        <w:t>报价文件须含报价清单（格式按招标单位要求）、施工方案、相关资质资格证书（企业资质证书、主要人员资格证书）等。</w:t>
      </w:r>
    </w:p>
    <w:p w14:paraId="095F50F0">
      <w:pPr>
        <w:numPr>
          <w:ilvl w:val="0"/>
          <w:numId w:val="0"/>
        </w:numPr>
        <w:spacing w:line="360" w:lineRule="auto"/>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w:t>
      </w:r>
      <w:ins w:id="29" w:author="小林" w:date="2025-06-09T23:45:08Z">
        <w:r>
          <w:rPr>
            <w:rFonts w:hint="eastAsia" w:ascii="宋体" w:hAnsi="宋体" w:eastAsia="宋体" w:cs="宋体"/>
            <w:b w:val="0"/>
            <w:bCs w:val="0"/>
            <w:color w:val="auto"/>
            <w:kern w:val="2"/>
            <w:sz w:val="24"/>
            <w:szCs w:val="24"/>
            <w:highlight w:val="none"/>
            <w:u w:val="single"/>
            <w:lang w:val="en-US" w:eastAsia="zh-CN" w:bidi="ar-SA"/>
          </w:rPr>
          <w:t>纸质文件的扫描件（格式为PDF格式） + 报价清单电子版（Excel）形式递交，报价文件的纸质文件须加盖报价单位公章经法人代表或授权代表签字后方可进行扫描</w:t>
        </w:r>
      </w:ins>
      <w:r>
        <w:rPr>
          <w:rFonts w:hint="eastAsia" w:ascii="宋体" w:hAnsi="宋体" w:eastAsia="宋体" w:cs="宋体"/>
          <w:b w:val="0"/>
          <w:bCs w:val="0"/>
          <w:color w:val="auto"/>
          <w:kern w:val="2"/>
          <w:sz w:val="24"/>
          <w:szCs w:val="24"/>
          <w:highlight w:val="none"/>
          <w:lang w:val="en-US" w:eastAsia="zh-CN" w:bidi="ar-SA"/>
        </w:rPr>
        <w:t>。</w:t>
      </w:r>
    </w:p>
    <w:p w14:paraId="4760CE27">
      <w:pPr>
        <w:numPr>
          <w:ilvl w:val="0"/>
          <w:numId w:val="0"/>
        </w:numPr>
        <w:spacing w:line="360" w:lineRule="auto"/>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w:t>
      </w:r>
      <w:ins w:id="30" w:author="小林" w:date="2025-06-09T23:46:30Z">
        <w:r>
          <w:rPr>
            <w:rFonts w:hint="eastAsia" w:ascii="宋体" w:hAnsi="宋体" w:eastAsia="宋体" w:cs="宋体"/>
            <w:b w:val="0"/>
            <w:bCs w:val="0"/>
            <w:color w:val="auto"/>
            <w:kern w:val="2"/>
            <w:sz w:val="24"/>
            <w:szCs w:val="24"/>
            <w:highlight w:val="none"/>
            <w:u w:val="none"/>
            <w:lang w:val="en-US" w:eastAsia="zh-CN" w:bidi="ar-SA"/>
          </w:rPr>
          <w:t xml:space="preserve">通过电子邮件递交给采购单位，相关电子邮件标题（主题）名称格式为：报价单位字号 + </w:t>
        </w:r>
      </w:ins>
      <w:ins w:id="31" w:author="小林" w:date="2025-06-09T23:46:40Z">
        <w:r>
          <w:rPr>
            <w:rFonts w:hint="eastAsia" w:ascii="宋体" w:hAnsi="宋体" w:eastAsia="宋体" w:cs="宋体"/>
            <w:b w:val="0"/>
            <w:bCs w:val="0"/>
            <w:color w:val="auto"/>
            <w:kern w:val="2"/>
            <w:sz w:val="24"/>
            <w:szCs w:val="24"/>
            <w:highlight w:val="none"/>
            <w:u w:val="single"/>
            <w:lang w:val="en-US" w:eastAsia="zh-CN" w:bidi="ar-SA"/>
          </w:rPr>
          <w:t>常平项目钢筋作业</w:t>
        </w:r>
      </w:ins>
      <w:ins w:id="32" w:author="小林" w:date="2025-06-09T23:46:30Z">
        <w:r>
          <w:rPr>
            <w:rFonts w:hint="eastAsia" w:ascii="宋体" w:hAnsi="宋体" w:eastAsia="宋体" w:cs="宋体"/>
            <w:b w:val="0"/>
            <w:bCs w:val="0"/>
            <w:color w:val="auto"/>
            <w:kern w:val="2"/>
            <w:sz w:val="24"/>
            <w:szCs w:val="24"/>
            <w:highlight w:val="none"/>
            <w:u w:val="none"/>
            <w:lang w:val="en-US" w:eastAsia="zh-CN" w:bidi="ar-SA"/>
          </w:rPr>
          <w:t>报价 + 报价日期（例：XX公司</w:t>
        </w:r>
      </w:ins>
      <w:ins w:id="33" w:author="小林" w:date="2025-06-09T23:47:17Z">
        <w:r>
          <w:rPr>
            <w:rFonts w:hint="eastAsia" w:ascii="宋体" w:hAnsi="宋体" w:cs="宋体"/>
            <w:color w:val="auto"/>
            <w:sz w:val="24"/>
            <w:szCs w:val="24"/>
            <w:highlight w:val="none"/>
            <w:u w:val="none"/>
          </w:rPr>
          <w:t>常平项目钢筋作业</w:t>
        </w:r>
      </w:ins>
      <w:ins w:id="34" w:author="小林" w:date="2025-06-09T23:46:30Z">
        <w:r>
          <w:rPr>
            <w:rFonts w:hint="eastAsia" w:ascii="宋体" w:hAnsi="宋体" w:eastAsia="宋体" w:cs="宋体"/>
            <w:b w:val="0"/>
            <w:bCs w:val="0"/>
            <w:color w:val="auto"/>
            <w:kern w:val="2"/>
            <w:sz w:val="24"/>
            <w:szCs w:val="24"/>
            <w:highlight w:val="none"/>
            <w:u w:val="none"/>
            <w:lang w:val="en-US" w:eastAsia="zh-CN" w:bidi="ar-SA"/>
          </w:rPr>
          <w:t>报</w:t>
        </w:r>
      </w:ins>
      <w:ins w:id="35" w:author="招采中心2" w:date="2025-06-10T13:43:43Z">
        <w:r>
          <w:rPr>
            <w:rFonts w:hint="eastAsia" w:ascii="宋体" w:hAnsi="宋体" w:cs="宋体"/>
            <w:b w:val="0"/>
            <w:bCs w:val="0"/>
            <w:color w:val="auto"/>
            <w:kern w:val="2"/>
            <w:sz w:val="24"/>
            <w:szCs w:val="24"/>
            <w:highlight w:val="none"/>
            <w:u w:val="none"/>
            <w:lang w:val="en-US" w:eastAsia="zh-CN" w:bidi="ar-SA"/>
          </w:rPr>
          <w:t>价</w:t>
        </w:r>
      </w:ins>
      <w:r>
        <w:rPr>
          <w:rFonts w:hint="eastAsia" w:ascii="宋体" w:hAnsi="宋体" w:eastAsia="宋体" w:cs="宋体"/>
          <w:b w:val="0"/>
          <w:bCs w:val="0"/>
          <w:color w:val="auto"/>
          <w:kern w:val="2"/>
          <w:sz w:val="24"/>
          <w:szCs w:val="24"/>
          <w:highlight w:val="none"/>
          <w:u w:val="none"/>
          <w:lang w:val="en-US" w:eastAsia="zh-CN" w:bidi="ar-SA"/>
        </w:rPr>
        <w:t>2025.XX.XX）。</w:t>
      </w:r>
    </w:p>
    <w:p w14:paraId="3CEC6B52">
      <w:pPr>
        <w:pStyle w:val="13"/>
        <w:rPr>
          <w:rFonts w:hint="default"/>
          <w:b w:val="0"/>
          <w:bCs w:val="0"/>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71F74A84">
      <w:pPr>
        <w:numPr>
          <w:ilvl w:val="0"/>
          <w:numId w:val="0"/>
        </w:numPr>
        <w:spacing w:line="360" w:lineRule="auto"/>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7FCB5372">
      <w:pPr>
        <w:numPr>
          <w:ilvl w:val="0"/>
          <w:numId w:val="0"/>
        </w:numPr>
        <w:spacing w:line="360" w:lineRule="auto"/>
        <w:ind w:firstLine="480" w:firstLineChars="200"/>
        <w:jc w:val="left"/>
        <w:rPr>
          <w:rFonts w:hint="default" w:ascii="宋体" w:hAnsi="宋体" w:eastAsia="宋体" w:cs="宋体"/>
          <w:b w:val="0"/>
          <w:bCs/>
          <w:color w:val="auto"/>
          <w:kern w:val="2"/>
          <w:sz w:val="24"/>
          <w:szCs w:val="24"/>
          <w:highlight w:val="none"/>
          <w:lang w:val="en-US" w:eastAsia="zh-CN" w:bidi="ar-SA"/>
        </w:rPr>
      </w:pPr>
      <w:r>
        <w:rPr>
          <w:rFonts w:hint="eastAsia" w:ascii="宋体" w:hAnsi="宋体" w:cs="宋体"/>
          <w:sz w:val="24"/>
          <w:szCs w:val="24"/>
          <w:highlight w:val="none"/>
          <w:lang w:val="en-US" w:eastAsia="zh-CN"/>
        </w:rPr>
        <w:t>报价</w:t>
      </w:r>
      <w:r>
        <w:rPr>
          <w:rFonts w:hint="eastAsia" w:ascii="宋体" w:hAnsi="宋体" w:cs="宋体"/>
          <w:sz w:val="24"/>
          <w:szCs w:val="24"/>
          <w:highlight w:val="none"/>
        </w:rPr>
        <w:t>文件递交</w:t>
      </w:r>
      <w:r>
        <w:rPr>
          <w:rFonts w:hint="eastAsia" w:ascii="宋体" w:hAnsi="宋体" w:cs="宋体"/>
          <w:sz w:val="24"/>
          <w:szCs w:val="24"/>
          <w:highlight w:val="none"/>
          <w:lang w:val="en-US" w:eastAsia="zh-CN"/>
        </w:rPr>
        <w:t>要求及递</w:t>
      </w:r>
      <w:r>
        <w:rPr>
          <w:rFonts w:hint="eastAsia" w:ascii="宋体" w:hAnsi="宋体" w:eastAsia="宋体" w:cs="宋体"/>
          <w:sz w:val="24"/>
          <w:szCs w:val="24"/>
          <w:highlight w:val="none"/>
          <w:lang w:val="en-US" w:eastAsia="zh-CN"/>
        </w:rPr>
        <w:t>交时间：①</w:t>
      </w:r>
      <w:ins w:id="36" w:author="小林" w:date="2025-06-09T23:48:26Z">
        <w:r>
          <w:rPr>
            <w:rFonts w:hint="eastAsia" w:ascii="宋体" w:hAnsi="宋体" w:eastAsia="宋体" w:cs="宋体"/>
            <w:b w:val="0"/>
            <w:bCs/>
            <w:color w:val="auto"/>
            <w:kern w:val="2"/>
            <w:sz w:val="24"/>
            <w:szCs w:val="24"/>
            <w:highlight w:val="none"/>
            <w:lang w:val="en-US" w:eastAsia="zh-CN" w:bidi="ar-SA"/>
          </w:rPr>
          <w:t>须按招采文件的要求</w:t>
        </w:r>
      </w:ins>
      <w:r>
        <w:rPr>
          <w:rFonts w:hint="eastAsia" w:ascii="宋体" w:hAnsi="宋体" w:eastAsia="宋体" w:cs="宋体"/>
          <w:b w:val="0"/>
          <w:bCs/>
          <w:color w:val="auto"/>
          <w:kern w:val="2"/>
          <w:sz w:val="24"/>
          <w:szCs w:val="24"/>
          <w:highlight w:val="none"/>
          <w:lang w:val="en-US" w:eastAsia="zh-CN" w:bidi="ar-SA"/>
        </w:rPr>
        <w:t>准时提交，逾时提交视为废标处理。</w:t>
      </w:r>
      <w:r>
        <w:rPr>
          <w:rFonts w:hint="eastAsia" w:ascii="宋体" w:hAnsi="宋体" w:eastAsia="宋体" w:cs="宋体"/>
          <w:b w:val="0"/>
          <w:bCs/>
          <w:color w:val="auto"/>
          <w:kern w:val="2"/>
          <w:sz w:val="24"/>
          <w:szCs w:val="24"/>
          <w:highlight w:val="yellow"/>
          <w:lang w:val="en-US" w:eastAsia="zh-CN" w:bidi="ar-SA"/>
        </w:rPr>
        <w:t>②</w:t>
      </w:r>
      <w:r>
        <w:rPr>
          <w:rFonts w:hint="eastAsia" w:ascii="宋体" w:hAnsi="宋体" w:eastAsia="宋体" w:cs="宋体"/>
          <w:b/>
          <w:bCs w:val="0"/>
          <w:color w:val="auto"/>
          <w:kern w:val="2"/>
          <w:sz w:val="24"/>
          <w:szCs w:val="24"/>
          <w:highlight w:val="yellow"/>
          <w:lang w:val="en-US" w:eastAsia="zh-CN" w:bidi="ar-SA"/>
        </w:rPr>
        <w:t>接收报价文件的截止</w:t>
      </w:r>
      <w:r>
        <w:rPr>
          <w:rFonts w:hint="default" w:ascii="宋体" w:hAnsi="宋体" w:eastAsia="宋体" w:cs="宋体"/>
          <w:b/>
          <w:bCs w:val="0"/>
          <w:color w:val="auto"/>
          <w:kern w:val="2"/>
          <w:sz w:val="24"/>
          <w:szCs w:val="24"/>
          <w:highlight w:val="yellow"/>
          <w:lang w:val="en-US" w:eastAsia="zh-CN" w:bidi="ar-SA"/>
        </w:rPr>
        <w:t>时间：202</w:t>
      </w:r>
      <w:r>
        <w:rPr>
          <w:rFonts w:hint="eastAsia" w:ascii="宋体" w:hAnsi="宋体" w:eastAsia="宋体" w:cs="宋体"/>
          <w:b/>
          <w:bCs w:val="0"/>
          <w:color w:val="auto"/>
          <w:kern w:val="2"/>
          <w:sz w:val="24"/>
          <w:szCs w:val="24"/>
          <w:highlight w:val="yellow"/>
          <w:lang w:val="en-US" w:eastAsia="zh-CN" w:bidi="ar-SA"/>
        </w:rPr>
        <w:t>5</w:t>
      </w:r>
      <w:r>
        <w:rPr>
          <w:rFonts w:hint="default" w:ascii="宋体" w:hAnsi="宋体" w:eastAsia="宋体" w:cs="宋体"/>
          <w:b/>
          <w:bCs w:val="0"/>
          <w:color w:val="auto"/>
          <w:kern w:val="2"/>
          <w:sz w:val="24"/>
          <w:szCs w:val="24"/>
          <w:highlight w:val="yellow"/>
          <w:lang w:val="en-US" w:eastAsia="zh-CN" w:bidi="ar-SA"/>
        </w:rPr>
        <w:t>年</w:t>
      </w:r>
      <w:r>
        <w:rPr>
          <w:rFonts w:hint="eastAsia" w:ascii="宋体" w:hAnsi="宋体" w:cs="宋体"/>
          <w:b/>
          <w:bCs w:val="0"/>
          <w:color w:val="auto"/>
          <w:kern w:val="2"/>
          <w:sz w:val="24"/>
          <w:szCs w:val="24"/>
          <w:highlight w:val="yellow"/>
          <w:u w:val="single"/>
          <w:lang w:val="en-US" w:eastAsia="zh-CN" w:bidi="ar-SA"/>
        </w:rPr>
        <w:t xml:space="preserve"> </w:t>
      </w:r>
      <w:ins w:id="37" w:author="招采中心2" w:date="2025-06-23T08:55:36Z">
        <w:r>
          <w:rPr>
            <w:rFonts w:hint="eastAsia" w:ascii="宋体" w:hAnsi="宋体" w:cs="宋体"/>
            <w:b/>
            <w:bCs w:val="0"/>
            <w:color w:val="auto"/>
            <w:kern w:val="2"/>
            <w:sz w:val="24"/>
            <w:szCs w:val="24"/>
            <w:highlight w:val="yellow"/>
            <w:u w:val="single"/>
            <w:lang w:val="en-US" w:eastAsia="zh-CN" w:bidi="ar-SA"/>
          </w:rPr>
          <w:t>6</w:t>
        </w:r>
      </w:ins>
      <w:del w:id="38" w:author="招采中心2" w:date="2025-06-23T08:55:39Z">
        <w:r>
          <w:rPr>
            <w:rFonts w:hint="eastAsia" w:ascii="宋体" w:hAnsi="宋体" w:cs="宋体"/>
            <w:b/>
            <w:bCs w:val="0"/>
            <w:color w:val="auto"/>
            <w:kern w:val="2"/>
            <w:sz w:val="24"/>
            <w:szCs w:val="24"/>
            <w:highlight w:val="yellow"/>
            <w:u w:val="single"/>
            <w:lang w:val="en-US" w:eastAsia="zh-CN" w:bidi="ar-SA"/>
          </w:rPr>
          <w:delText xml:space="preserve"> </w:delText>
        </w:r>
      </w:del>
      <w:r>
        <w:rPr>
          <w:rFonts w:hint="eastAsia" w:ascii="宋体" w:hAnsi="宋体" w:cs="宋体"/>
          <w:b/>
          <w:bCs w:val="0"/>
          <w:color w:val="auto"/>
          <w:kern w:val="2"/>
          <w:sz w:val="24"/>
          <w:szCs w:val="24"/>
          <w:highlight w:val="yellow"/>
          <w:u w:val="single"/>
          <w:lang w:val="en-US" w:eastAsia="zh-CN" w:bidi="ar-SA"/>
        </w:rPr>
        <w:t xml:space="preserve"> </w:t>
      </w:r>
      <w:r>
        <w:rPr>
          <w:rFonts w:hint="default" w:ascii="宋体" w:hAnsi="宋体" w:eastAsia="宋体" w:cs="宋体"/>
          <w:b/>
          <w:bCs w:val="0"/>
          <w:color w:val="auto"/>
          <w:kern w:val="2"/>
          <w:sz w:val="24"/>
          <w:szCs w:val="24"/>
          <w:highlight w:val="yellow"/>
          <w:lang w:val="en-US" w:eastAsia="zh-CN" w:bidi="ar-SA"/>
        </w:rPr>
        <w:t>月</w:t>
      </w:r>
      <w:r>
        <w:rPr>
          <w:rFonts w:hint="eastAsia" w:ascii="宋体" w:hAnsi="宋体" w:cs="宋体"/>
          <w:b/>
          <w:bCs w:val="0"/>
          <w:color w:val="auto"/>
          <w:kern w:val="2"/>
          <w:sz w:val="24"/>
          <w:szCs w:val="24"/>
          <w:highlight w:val="yellow"/>
          <w:u w:val="single"/>
          <w:lang w:val="en-US" w:eastAsia="zh-CN" w:bidi="ar-SA"/>
        </w:rPr>
        <w:t xml:space="preserve"> </w:t>
      </w:r>
      <w:del w:id="39" w:author="招采中心2" w:date="2025-06-23T08:55:43Z">
        <w:r>
          <w:rPr>
            <w:rFonts w:hint="eastAsia" w:ascii="宋体" w:hAnsi="宋体" w:cs="宋体"/>
            <w:b/>
            <w:bCs w:val="0"/>
            <w:color w:val="auto"/>
            <w:kern w:val="2"/>
            <w:sz w:val="24"/>
            <w:szCs w:val="24"/>
            <w:highlight w:val="yellow"/>
            <w:u w:val="single"/>
            <w:lang w:val="en-US" w:eastAsia="zh-CN" w:bidi="ar-SA"/>
          </w:rPr>
          <w:delText xml:space="preserve"> </w:delText>
        </w:r>
      </w:del>
      <w:ins w:id="40" w:author="招采中心2" w:date="2025-06-23T08:55:41Z">
        <w:r>
          <w:rPr>
            <w:rFonts w:hint="eastAsia" w:ascii="宋体" w:hAnsi="宋体" w:cs="宋体"/>
            <w:b/>
            <w:bCs w:val="0"/>
            <w:color w:val="auto"/>
            <w:kern w:val="2"/>
            <w:sz w:val="24"/>
            <w:szCs w:val="24"/>
            <w:highlight w:val="yellow"/>
            <w:u w:val="single"/>
            <w:lang w:val="en-US" w:eastAsia="zh-CN" w:bidi="ar-SA"/>
          </w:rPr>
          <w:t>2</w:t>
        </w:r>
      </w:ins>
      <w:ins w:id="41" w:author="招采中心2" w:date="2025-06-23T08:55:42Z">
        <w:r>
          <w:rPr>
            <w:rFonts w:hint="eastAsia" w:ascii="宋体" w:hAnsi="宋体" w:cs="宋体"/>
            <w:b/>
            <w:bCs w:val="0"/>
            <w:color w:val="auto"/>
            <w:kern w:val="2"/>
            <w:sz w:val="24"/>
            <w:szCs w:val="24"/>
            <w:highlight w:val="yellow"/>
            <w:u w:val="single"/>
            <w:lang w:val="en-US" w:eastAsia="zh-CN" w:bidi="ar-SA"/>
          </w:rPr>
          <w:t>5</w:t>
        </w:r>
      </w:ins>
      <w:r>
        <w:rPr>
          <w:rFonts w:hint="eastAsia" w:ascii="宋体" w:hAnsi="宋体" w:cs="宋体"/>
          <w:b/>
          <w:bCs w:val="0"/>
          <w:color w:val="auto"/>
          <w:kern w:val="2"/>
          <w:sz w:val="24"/>
          <w:szCs w:val="24"/>
          <w:highlight w:val="yellow"/>
          <w:u w:val="single"/>
          <w:lang w:val="en-US" w:eastAsia="zh-CN" w:bidi="ar-SA"/>
        </w:rPr>
        <w:t xml:space="preserve"> </w:t>
      </w:r>
      <w:r>
        <w:rPr>
          <w:rFonts w:hint="default" w:ascii="宋体" w:hAnsi="宋体" w:eastAsia="宋体" w:cs="宋体"/>
          <w:b/>
          <w:bCs w:val="0"/>
          <w:color w:val="auto"/>
          <w:kern w:val="2"/>
          <w:sz w:val="24"/>
          <w:szCs w:val="24"/>
          <w:highlight w:val="yellow"/>
          <w:lang w:val="en-US" w:eastAsia="zh-CN" w:bidi="ar-SA"/>
        </w:rPr>
        <w:t>日</w:t>
      </w:r>
      <w:r>
        <w:rPr>
          <w:rFonts w:hint="eastAsia" w:ascii="宋体" w:hAnsi="宋体" w:cs="宋体"/>
          <w:b/>
          <w:bCs w:val="0"/>
          <w:color w:val="auto"/>
          <w:kern w:val="2"/>
          <w:sz w:val="24"/>
          <w:szCs w:val="24"/>
          <w:highlight w:val="yellow"/>
          <w:u w:val="single"/>
          <w:lang w:val="en-US" w:eastAsia="zh-CN" w:bidi="ar-SA"/>
          <w:rPrChange w:id="42" w:author="招采中心2" w:date="2025-06-23T08:56:11Z">
            <w:rPr>
              <w:rFonts w:hint="eastAsia" w:ascii="宋体" w:hAnsi="宋体" w:cs="宋体"/>
              <w:b/>
              <w:bCs w:val="0"/>
              <w:color w:val="auto"/>
              <w:kern w:val="2"/>
              <w:sz w:val="24"/>
              <w:szCs w:val="24"/>
              <w:highlight w:val="yellow"/>
              <w:lang w:val="en-US" w:eastAsia="zh-CN" w:bidi="ar-SA"/>
            </w:rPr>
          </w:rPrChange>
        </w:rPr>
        <w:t>12</w:t>
      </w:r>
      <w:r>
        <w:rPr>
          <w:rFonts w:hint="default" w:ascii="宋体" w:hAnsi="宋体" w:eastAsia="宋体" w:cs="宋体"/>
          <w:b/>
          <w:bCs w:val="0"/>
          <w:color w:val="auto"/>
          <w:kern w:val="2"/>
          <w:sz w:val="24"/>
          <w:szCs w:val="24"/>
          <w:highlight w:val="yellow"/>
          <w:lang w:val="en-US" w:eastAsia="zh-CN" w:bidi="ar-SA"/>
        </w:rPr>
        <w:t>时</w:t>
      </w:r>
      <w:r>
        <w:rPr>
          <w:rFonts w:hint="eastAsia" w:ascii="宋体" w:hAnsi="宋体" w:eastAsia="宋体" w:cs="宋体"/>
          <w:b/>
          <w:bCs w:val="0"/>
          <w:color w:val="auto"/>
          <w:kern w:val="2"/>
          <w:sz w:val="24"/>
          <w:szCs w:val="24"/>
          <w:highlight w:val="yellow"/>
          <w:lang w:val="en-US" w:eastAsia="zh-CN" w:bidi="ar-SA"/>
        </w:rPr>
        <w:t>前</w:t>
      </w:r>
      <w:r>
        <w:rPr>
          <w:rFonts w:hint="default" w:ascii="宋体" w:hAnsi="宋体" w:eastAsia="宋体" w:cs="宋体"/>
          <w:b/>
          <w:bCs w:val="0"/>
          <w:color w:val="auto"/>
          <w:kern w:val="2"/>
          <w:sz w:val="24"/>
          <w:szCs w:val="24"/>
          <w:highlight w:val="yellow"/>
          <w:lang w:val="en-US" w:eastAsia="zh-CN" w:bidi="ar-SA"/>
        </w:rPr>
        <w:t>。</w:t>
      </w:r>
      <w:r>
        <w:rPr>
          <w:rFonts w:hint="eastAsia" w:ascii="宋体" w:hAnsi="宋体" w:cs="宋体"/>
          <w:b/>
          <w:bCs w:val="0"/>
          <w:color w:val="auto"/>
          <w:kern w:val="2"/>
          <w:sz w:val="24"/>
          <w:szCs w:val="24"/>
          <w:highlight w:val="yellow"/>
          <w:lang w:val="en-US" w:eastAsia="zh-CN" w:bidi="ar-SA"/>
        </w:rPr>
        <w:t>仅</w:t>
      </w:r>
      <w:r>
        <w:rPr>
          <w:rFonts w:hint="eastAsia" w:ascii="宋体" w:hAnsi="宋体" w:eastAsia="宋体" w:cs="宋体"/>
          <w:b/>
          <w:bCs w:val="0"/>
          <w:color w:val="auto"/>
          <w:kern w:val="2"/>
          <w:sz w:val="24"/>
          <w:szCs w:val="24"/>
          <w:highlight w:val="yellow"/>
          <w:lang w:val="en-US" w:eastAsia="zh-CN" w:bidi="ar-SA"/>
        </w:rPr>
        <w:t>接收报价</w:t>
      </w:r>
      <w:r>
        <w:rPr>
          <w:rFonts w:hint="default" w:ascii="宋体" w:hAnsi="宋体" w:eastAsia="宋体" w:cs="宋体"/>
          <w:b/>
          <w:bCs w:val="0"/>
          <w:color w:val="auto"/>
          <w:kern w:val="2"/>
          <w:sz w:val="24"/>
          <w:szCs w:val="24"/>
          <w:highlight w:val="yellow"/>
          <w:lang w:val="en-US" w:eastAsia="zh-CN" w:bidi="ar-SA"/>
        </w:rPr>
        <w:t>文件</w:t>
      </w:r>
      <w:r>
        <w:rPr>
          <w:rFonts w:hint="eastAsia" w:ascii="宋体" w:hAnsi="宋体" w:eastAsia="宋体" w:cs="宋体"/>
          <w:b/>
          <w:bCs w:val="0"/>
          <w:color w:val="auto"/>
          <w:kern w:val="2"/>
          <w:sz w:val="24"/>
          <w:szCs w:val="24"/>
          <w:highlight w:val="yellow"/>
          <w:lang w:val="en-US" w:eastAsia="zh-CN" w:bidi="ar-SA"/>
        </w:rPr>
        <w:t>的电子邮箱</w:t>
      </w:r>
      <w:r>
        <w:rPr>
          <w:rFonts w:hint="default" w:ascii="宋体" w:hAnsi="宋体" w:eastAsia="宋体" w:cs="宋体"/>
          <w:b/>
          <w:bCs w:val="0"/>
          <w:color w:val="auto"/>
          <w:kern w:val="2"/>
          <w:sz w:val="24"/>
          <w:szCs w:val="24"/>
          <w:highlight w:val="yellow"/>
          <w:lang w:val="en-US" w:eastAsia="zh-CN" w:bidi="ar-SA"/>
        </w:rPr>
        <w:t>：</w:t>
      </w:r>
      <w:r>
        <w:rPr>
          <w:rFonts w:hint="eastAsia" w:ascii="宋体" w:hAnsi="宋体" w:eastAsia="宋体" w:cs="宋体"/>
          <w:b/>
          <w:bCs w:val="0"/>
          <w:color w:val="auto"/>
          <w:kern w:val="2"/>
          <w:sz w:val="24"/>
          <w:szCs w:val="24"/>
          <w:highlight w:val="yellow"/>
          <w:lang w:val="en-US" w:eastAsia="zh-CN" w:bidi="ar-SA"/>
        </w:rPr>
        <w:t>bid5@nanfeng.cn 。</w:t>
      </w:r>
    </w:p>
    <w:p w14:paraId="04AEF37E">
      <w:pPr>
        <w:spacing w:line="360" w:lineRule="auto"/>
        <w:rPr>
          <w:rFonts w:hint="eastAsia" w:ascii="宋体" w:hAnsi="宋体" w:eastAsia="宋体" w:cs="宋体"/>
          <w:bCs/>
          <w:color w:val="auto"/>
          <w:sz w:val="24"/>
          <w:szCs w:val="24"/>
          <w:highlight w:val="none"/>
        </w:rPr>
      </w:pPr>
      <w:r>
        <w:rPr>
          <w:rFonts w:hint="eastAsia" w:ascii="宋体" w:hAnsi="宋体" w:eastAsia="宋体" w:cs="宋体"/>
          <w:b w:val="0"/>
          <w:bCs w:val="0"/>
          <w:color w:val="auto"/>
          <w:sz w:val="24"/>
          <w:szCs w:val="24"/>
          <w:highlight w:val="none"/>
          <w:lang w:val="en-US" w:eastAsia="zh-CN"/>
        </w:rPr>
        <w:t>2.</w:t>
      </w:r>
      <w:r>
        <w:rPr>
          <w:rStyle w:val="18"/>
          <w:rFonts w:hint="eastAsia" w:ascii="宋体" w:hAnsi="宋体" w:eastAsia="宋体" w:cs="宋体"/>
          <w:b w:val="0"/>
          <w:color w:val="auto"/>
          <w:sz w:val="24"/>
          <w:szCs w:val="24"/>
          <w:highlight w:val="none"/>
          <w:lang w:val="en-US" w:eastAsia="zh-CN"/>
        </w:rPr>
        <w:t>7</w:t>
      </w:r>
      <w:r>
        <w:rPr>
          <w:rFonts w:hint="eastAsia" w:ascii="宋体" w:hAnsi="宋体" w:eastAsia="宋体" w:cs="宋体"/>
          <w:bCs/>
          <w:color w:val="auto"/>
          <w:sz w:val="24"/>
          <w:szCs w:val="24"/>
          <w:highlight w:val="none"/>
        </w:rPr>
        <w:t>投标保证金</w:t>
      </w:r>
      <w:bookmarkStart w:id="0" w:name="_GoBack"/>
      <w:bookmarkEnd w:id="0"/>
    </w:p>
    <w:p w14:paraId="69DA052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yellow"/>
          <w:lang w:val="en-US" w:eastAsia="zh-CN"/>
        </w:rPr>
        <w:t>2.7.1报价单位须在</w:t>
      </w:r>
      <w:r>
        <w:rPr>
          <w:rFonts w:hint="eastAsia" w:ascii="宋体" w:hAnsi="宋体" w:eastAsia="宋体" w:cs="宋体"/>
          <w:b/>
          <w:bCs/>
          <w:color w:val="auto"/>
          <w:sz w:val="24"/>
          <w:szCs w:val="24"/>
          <w:highlight w:val="yellow"/>
          <w:lang w:val="en-US" w:eastAsia="zh-CN"/>
        </w:rPr>
        <w:t>2025年</w:t>
      </w:r>
      <w:r>
        <w:rPr>
          <w:rFonts w:hint="eastAsia" w:ascii="宋体" w:hAnsi="宋体" w:eastAsia="宋体" w:cs="宋体"/>
          <w:b/>
          <w:bCs/>
          <w:color w:val="auto"/>
          <w:sz w:val="24"/>
          <w:szCs w:val="24"/>
          <w:highlight w:val="yellow"/>
          <w:u w:val="single"/>
          <w:lang w:val="en-US" w:eastAsia="zh-CN"/>
        </w:rPr>
        <w:t xml:space="preserve"> </w:t>
      </w:r>
      <w:ins w:id="43" w:author="招采中心2" w:date="2025-06-23T08:56:19Z">
        <w:r>
          <w:rPr>
            <w:rFonts w:hint="eastAsia" w:ascii="宋体" w:hAnsi="宋体" w:cs="宋体"/>
            <w:b/>
            <w:bCs/>
            <w:color w:val="auto"/>
            <w:sz w:val="24"/>
            <w:szCs w:val="24"/>
            <w:highlight w:val="yellow"/>
            <w:u w:val="single"/>
            <w:lang w:val="en-US" w:eastAsia="zh-CN"/>
          </w:rPr>
          <w:t>6</w:t>
        </w:r>
      </w:ins>
      <w:del w:id="44" w:author="招采中心2" w:date="2025-06-23T08:56:21Z">
        <w:r>
          <w:rPr>
            <w:rFonts w:hint="eastAsia" w:ascii="宋体" w:hAnsi="宋体" w:eastAsia="宋体" w:cs="宋体"/>
            <w:b/>
            <w:bCs/>
            <w:color w:val="auto"/>
            <w:sz w:val="24"/>
            <w:szCs w:val="24"/>
            <w:highlight w:val="yellow"/>
            <w:u w:val="single"/>
            <w:lang w:val="en-US" w:eastAsia="zh-CN"/>
          </w:rPr>
          <w:delText xml:space="preserve"> </w:delText>
        </w:r>
      </w:del>
      <w:r>
        <w:rPr>
          <w:rFonts w:hint="eastAsia" w:ascii="宋体" w:hAnsi="宋体" w:eastAsia="宋体" w:cs="宋体"/>
          <w:b/>
          <w:bCs/>
          <w:color w:val="auto"/>
          <w:sz w:val="24"/>
          <w:szCs w:val="24"/>
          <w:highlight w:val="yellow"/>
          <w:u w:val="single"/>
          <w:lang w:val="en-US" w:eastAsia="zh-CN"/>
        </w:rPr>
        <w:t xml:space="preserve"> </w:t>
      </w:r>
      <w:r>
        <w:rPr>
          <w:rFonts w:hint="eastAsia" w:ascii="宋体" w:hAnsi="宋体" w:eastAsia="宋体" w:cs="宋体"/>
          <w:b/>
          <w:bCs/>
          <w:color w:val="auto"/>
          <w:sz w:val="24"/>
          <w:szCs w:val="24"/>
          <w:highlight w:val="yellow"/>
          <w:lang w:val="en-US" w:eastAsia="zh-CN"/>
        </w:rPr>
        <w:t>月</w:t>
      </w:r>
      <w:r>
        <w:rPr>
          <w:rFonts w:hint="eastAsia" w:ascii="宋体" w:hAnsi="宋体" w:eastAsia="宋体" w:cs="宋体"/>
          <w:b/>
          <w:bCs/>
          <w:color w:val="auto"/>
          <w:sz w:val="24"/>
          <w:szCs w:val="24"/>
          <w:highlight w:val="yellow"/>
          <w:u w:val="single"/>
          <w:lang w:val="en-US" w:eastAsia="zh-CN"/>
        </w:rPr>
        <w:t xml:space="preserve"> </w:t>
      </w:r>
      <w:del w:id="45" w:author="招采中心2" w:date="2025-06-23T08:56:27Z">
        <w:r>
          <w:rPr>
            <w:rFonts w:hint="eastAsia" w:ascii="宋体" w:hAnsi="宋体" w:eastAsia="宋体" w:cs="宋体"/>
            <w:b/>
            <w:bCs/>
            <w:color w:val="auto"/>
            <w:sz w:val="24"/>
            <w:szCs w:val="24"/>
            <w:highlight w:val="yellow"/>
            <w:u w:val="single"/>
            <w:lang w:val="en-US" w:eastAsia="zh-CN"/>
          </w:rPr>
          <w:delText xml:space="preserve"> </w:delText>
        </w:r>
      </w:del>
      <w:ins w:id="46" w:author="招采中心2" w:date="2025-06-23T08:56:25Z">
        <w:r>
          <w:rPr>
            <w:rFonts w:hint="eastAsia" w:ascii="宋体" w:hAnsi="宋体" w:cs="宋体"/>
            <w:b/>
            <w:bCs/>
            <w:color w:val="auto"/>
            <w:sz w:val="24"/>
            <w:szCs w:val="24"/>
            <w:highlight w:val="yellow"/>
            <w:u w:val="single"/>
            <w:lang w:val="en-US" w:eastAsia="zh-CN"/>
          </w:rPr>
          <w:t>25</w:t>
        </w:r>
      </w:ins>
      <w:r>
        <w:rPr>
          <w:rFonts w:hint="eastAsia" w:ascii="宋体" w:hAnsi="宋体" w:eastAsia="宋体" w:cs="宋体"/>
          <w:b/>
          <w:bCs/>
          <w:color w:val="auto"/>
          <w:sz w:val="24"/>
          <w:szCs w:val="24"/>
          <w:highlight w:val="yellow"/>
          <w:u w:val="single"/>
          <w:lang w:val="en-US" w:eastAsia="zh-CN"/>
        </w:rPr>
        <w:t xml:space="preserve"> </w:t>
      </w:r>
      <w:r>
        <w:rPr>
          <w:rFonts w:hint="eastAsia" w:ascii="宋体" w:hAnsi="宋体" w:eastAsia="宋体" w:cs="宋体"/>
          <w:b/>
          <w:bCs/>
          <w:color w:val="auto"/>
          <w:sz w:val="24"/>
          <w:szCs w:val="24"/>
          <w:highlight w:val="yellow"/>
          <w:lang w:val="en-US" w:eastAsia="zh-CN"/>
        </w:rPr>
        <w:t>日</w:t>
      </w:r>
      <w:ins w:id="47" w:author="招采中心2" w:date="2025-06-23T08:56:39Z">
        <w:r>
          <w:rPr>
            <w:rFonts w:hint="eastAsia" w:ascii="宋体" w:hAnsi="宋体" w:cs="宋体"/>
            <w:b/>
            <w:bCs w:val="0"/>
            <w:color w:val="auto"/>
            <w:kern w:val="2"/>
            <w:sz w:val="24"/>
            <w:szCs w:val="24"/>
            <w:highlight w:val="yellow"/>
            <w:u w:val="single"/>
            <w:lang w:val="en-US" w:eastAsia="zh-CN" w:bidi="ar-SA"/>
          </w:rPr>
          <w:t>12</w:t>
        </w:r>
      </w:ins>
      <w:ins w:id="48" w:author="招采中心2" w:date="2025-06-23T08:56:44Z">
        <w:r>
          <w:rPr>
            <w:rFonts w:hint="eastAsia" w:ascii="宋体" w:hAnsi="宋体" w:cs="宋体"/>
            <w:b/>
            <w:bCs w:val="0"/>
            <w:color w:val="auto"/>
            <w:kern w:val="2"/>
            <w:sz w:val="24"/>
            <w:szCs w:val="24"/>
            <w:highlight w:val="yellow"/>
            <w:u w:val="none"/>
            <w:lang w:val="en-US" w:eastAsia="zh-CN" w:bidi="ar-SA"/>
            <w:rPrChange w:id="49" w:author="招采中心2" w:date="2025-06-23T08:56:50Z">
              <w:rPr>
                <w:rFonts w:hint="eastAsia" w:ascii="宋体" w:hAnsi="宋体" w:cs="宋体"/>
                <w:b/>
                <w:bCs w:val="0"/>
                <w:color w:val="auto"/>
                <w:kern w:val="2"/>
                <w:sz w:val="24"/>
                <w:szCs w:val="24"/>
                <w:highlight w:val="yellow"/>
                <w:u w:val="single"/>
                <w:lang w:val="en-US" w:eastAsia="zh-CN" w:bidi="ar-SA"/>
              </w:rPr>
            </w:rPrChange>
          </w:rPr>
          <w:t>时</w:t>
        </w:r>
      </w:ins>
      <w:r>
        <w:rPr>
          <w:rFonts w:hint="eastAsia" w:ascii="宋体" w:hAnsi="宋体" w:eastAsia="宋体" w:cs="宋体"/>
          <w:b/>
          <w:bCs/>
          <w:color w:val="auto"/>
          <w:sz w:val="24"/>
          <w:szCs w:val="24"/>
          <w:highlight w:val="yellow"/>
          <w:lang w:val="en-US" w:eastAsia="zh-CN"/>
        </w:rPr>
        <w:t>前</w:t>
      </w:r>
      <w:r>
        <w:rPr>
          <w:rFonts w:hint="eastAsia" w:ascii="宋体" w:hAnsi="宋体" w:eastAsia="宋体" w:cs="宋体"/>
          <w:color w:val="auto"/>
          <w:sz w:val="24"/>
          <w:szCs w:val="24"/>
          <w:highlight w:val="yellow"/>
          <w:lang w:val="en-US" w:eastAsia="zh-CN"/>
        </w:rPr>
        <w:t>提交人民币</w:t>
      </w:r>
      <w:r>
        <w:rPr>
          <w:rFonts w:hint="eastAsia" w:ascii="宋体" w:hAnsi="宋体" w:eastAsia="宋体" w:cs="宋体"/>
          <w:b/>
          <w:bCs/>
          <w:color w:val="auto"/>
          <w:sz w:val="24"/>
          <w:szCs w:val="24"/>
          <w:highlight w:val="yellow"/>
          <w:u w:val="single"/>
          <w:lang w:val="en-US" w:eastAsia="zh-CN"/>
        </w:rPr>
        <w:t xml:space="preserve"> 伍仟 </w:t>
      </w:r>
      <w:r>
        <w:rPr>
          <w:rFonts w:hint="eastAsia" w:ascii="宋体" w:hAnsi="宋体" w:eastAsia="宋体" w:cs="宋体"/>
          <w:b/>
          <w:bCs/>
          <w:color w:val="auto"/>
          <w:sz w:val="24"/>
          <w:szCs w:val="24"/>
          <w:highlight w:val="yellow"/>
          <w:u w:val="none"/>
          <w:lang w:val="en-US" w:eastAsia="zh-CN"/>
        </w:rPr>
        <w:t>元</w:t>
      </w:r>
      <w:r>
        <w:rPr>
          <w:rFonts w:hint="eastAsia" w:ascii="宋体" w:hAnsi="宋体" w:eastAsia="宋体" w:cs="宋体"/>
          <w:color w:val="auto"/>
          <w:sz w:val="24"/>
          <w:szCs w:val="24"/>
          <w:highlight w:val="yellow"/>
          <w:lang w:val="en-US" w:eastAsia="zh-CN"/>
        </w:rPr>
        <w:t>作为投标保证金至以下账户</w:t>
      </w:r>
      <w:r>
        <w:rPr>
          <w:rFonts w:hint="eastAsia" w:ascii="宋体" w:hAnsi="宋体" w:eastAsia="宋体" w:cs="宋体"/>
          <w:b/>
          <w:bCs/>
          <w:color w:val="auto"/>
          <w:sz w:val="24"/>
          <w:szCs w:val="24"/>
          <w:highlight w:val="yellow"/>
          <w:lang w:val="en-US" w:eastAsia="zh-CN"/>
        </w:rPr>
        <w:t>（转账请备注：</w:t>
      </w:r>
      <w:r>
        <w:rPr>
          <w:rFonts w:hint="eastAsia" w:ascii="宋体" w:hAnsi="宋体" w:eastAsia="宋体" w:cs="宋体"/>
          <w:b/>
          <w:bCs/>
          <w:color w:val="auto"/>
          <w:sz w:val="24"/>
          <w:szCs w:val="24"/>
          <w:highlight w:val="yellow"/>
          <w:u w:val="single"/>
          <w:lang w:val="en-US" w:eastAsia="zh-CN"/>
        </w:rPr>
        <w:t>常平项目钢筋作业投标保证金</w:t>
      </w:r>
      <w:r>
        <w:rPr>
          <w:rFonts w:hint="eastAsia" w:ascii="宋体" w:hAnsi="宋体" w:eastAsia="宋体" w:cs="宋体"/>
          <w:b/>
          <w:bCs/>
          <w:color w:val="auto"/>
          <w:sz w:val="24"/>
          <w:szCs w:val="24"/>
          <w:highlight w:val="yellow"/>
          <w:lang w:val="en-US" w:eastAsia="zh-CN"/>
        </w:rPr>
        <w:t>）</w:t>
      </w:r>
      <w:r>
        <w:rPr>
          <w:rFonts w:hint="eastAsia" w:ascii="宋体" w:hAnsi="宋体" w:eastAsia="宋体" w:cs="宋体"/>
          <w:color w:val="auto"/>
          <w:sz w:val="24"/>
          <w:szCs w:val="24"/>
          <w:highlight w:val="yellow"/>
          <w:lang w:val="en-US" w:eastAsia="zh-CN"/>
        </w:rPr>
        <w:t>：</w:t>
      </w:r>
    </w:p>
    <w:p w14:paraId="5C77F5BB">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7D73E82C">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auto"/>
          <w:sz w:val="24"/>
          <w:szCs w:val="24"/>
          <w:highlight w:val="none"/>
          <w:u w:val="single"/>
          <w:lang w:val="en-US" w:eastAsia="zh-CN"/>
        </w:rPr>
        <w:t>东莞银行股份有限公司元美支行</w:t>
      </w:r>
      <w:r>
        <w:rPr>
          <w:rFonts w:hint="eastAsia" w:ascii="宋体" w:hAnsi="宋体" w:eastAsia="宋体" w:cs="宋体"/>
          <w:color w:val="auto"/>
          <w:sz w:val="24"/>
          <w:szCs w:val="24"/>
          <w:highlight w:val="none"/>
          <w:lang w:val="en-US" w:eastAsia="zh-CN"/>
        </w:rPr>
        <w:t>；</w:t>
      </w:r>
    </w:p>
    <w:p w14:paraId="6261BD70">
      <w:pPr>
        <w:keepNext w:val="0"/>
        <w:keepLines w:val="0"/>
        <w:pageBreakBefore w:val="0"/>
        <w:widowControl w:val="0"/>
        <w:kinsoku/>
        <w:wordWrap/>
        <w:overflowPunct/>
        <w:topLinePunct w:val="0"/>
        <w:autoSpaceDE/>
        <w:autoSpaceDN/>
        <w:bidi w:val="0"/>
        <w:adjustRightInd/>
        <w:snapToGrid/>
        <w:spacing w:line="360" w:lineRule="auto"/>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single"/>
          <w:lang w:val="en-US" w:eastAsia="zh-CN"/>
        </w:rPr>
        <w:t>548000013639239</w:t>
      </w:r>
      <w:r>
        <w:rPr>
          <w:rFonts w:hint="eastAsia" w:ascii="宋体" w:hAnsi="宋体" w:eastAsia="宋体" w:cs="宋体"/>
          <w:color w:val="auto"/>
          <w:sz w:val="24"/>
          <w:szCs w:val="24"/>
          <w:highlight w:val="none"/>
          <w:lang w:val="en-US" w:eastAsia="zh-CN"/>
        </w:rPr>
        <w:t>。</w:t>
      </w:r>
    </w:p>
    <w:p w14:paraId="424D8E9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2.7.2报价单位送交报价文件给招标单位后，在投标截止时间前撤回投标的，须交投标保证金的50%给招标单位作为补偿费。</w:t>
      </w:r>
    </w:p>
    <w:p w14:paraId="2BCCF486">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2.7.3若报价单位存在下列行为之一，招标单位将不退还其投标保证金，因此造成招标单位及建设单位的损失由报价单位承担：</w:t>
      </w:r>
    </w:p>
    <w:p w14:paraId="62A266B1">
      <w:pPr>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17258A74">
      <w:pPr>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31C3B7AD">
      <w:pPr>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50E88ED6">
      <w:pPr>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70F315CF">
      <w:pPr>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）法律法规规定其它损害招标单位利益的情形。</w:t>
      </w:r>
    </w:p>
    <w:p w14:paraId="2F9E21C5">
      <w:pPr>
        <w:spacing w:line="360" w:lineRule="auto"/>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2.7.4</w:t>
      </w:r>
      <w:r>
        <w:rPr>
          <w:rFonts w:hint="eastAsia" w:ascii="宋体" w:hAnsi="宋体" w:eastAsia="宋体" w:cs="宋体"/>
          <w:color w:val="auto"/>
          <w:sz w:val="24"/>
          <w:szCs w:val="24"/>
          <w:highlight w:val="none"/>
        </w:rPr>
        <w:t>由于中标单位原因，中标单位在规定的时限内不与</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单位签订合同，视为自行放弃受标，属严重违规行为，将</w:t>
      </w:r>
      <w:r>
        <w:rPr>
          <w:rFonts w:hint="eastAsia" w:ascii="宋体" w:hAnsi="宋体" w:eastAsia="宋体" w:cs="宋体"/>
          <w:color w:val="auto"/>
          <w:sz w:val="24"/>
          <w:szCs w:val="24"/>
          <w:highlight w:val="none"/>
          <w:lang w:eastAsia="zh-CN"/>
        </w:rPr>
        <w:t>不退还</w:t>
      </w:r>
      <w:r>
        <w:rPr>
          <w:rFonts w:hint="eastAsia" w:ascii="宋体" w:hAnsi="宋体" w:eastAsia="宋体" w:cs="宋体"/>
          <w:color w:val="auto"/>
          <w:sz w:val="24"/>
          <w:szCs w:val="24"/>
          <w:highlight w:val="none"/>
        </w:rPr>
        <w:t>全部投标保证金。</w:t>
      </w:r>
    </w:p>
    <w:p w14:paraId="2F3EB68F">
      <w:pPr>
        <w:numPr>
          <w:ilvl w:val="0"/>
          <w:numId w:val="0"/>
        </w:numPr>
        <w:spacing w:line="360" w:lineRule="auto"/>
        <w:jc w:val="left"/>
        <w:rPr>
          <w:rStyle w:val="20"/>
          <w:rFonts w:hint="eastAsia" w:ascii="宋体" w:hAnsi="宋体" w:eastAsia="宋体" w:cs="宋体"/>
          <w:i w:val="0"/>
          <w:color w:val="auto"/>
          <w:sz w:val="24"/>
          <w:szCs w:val="24"/>
          <w:highlight w:val="none"/>
        </w:rPr>
      </w:pPr>
      <w:r>
        <w:rPr>
          <w:rStyle w:val="20"/>
          <w:rFonts w:hint="eastAsia" w:ascii="宋体" w:hAnsi="宋体" w:eastAsia="宋体" w:cs="宋体"/>
          <w:i w:val="0"/>
          <w:color w:val="auto"/>
          <w:sz w:val="24"/>
          <w:szCs w:val="24"/>
          <w:highlight w:val="none"/>
          <w:lang w:val="en-US" w:eastAsia="zh-CN"/>
        </w:rPr>
        <w:t>2.7</w:t>
      </w:r>
      <w:r>
        <w:rPr>
          <w:rStyle w:val="20"/>
          <w:rFonts w:hint="eastAsia" w:ascii="宋体" w:hAnsi="宋体" w:eastAsia="宋体" w:cs="宋体"/>
          <w:i w:val="0"/>
          <w:color w:val="auto"/>
          <w:sz w:val="24"/>
          <w:szCs w:val="24"/>
          <w:highlight w:val="none"/>
        </w:rPr>
        <w:t>.5中标单位</w:t>
      </w:r>
      <w:r>
        <w:rPr>
          <w:rFonts w:hint="eastAsia" w:ascii="宋体" w:hAnsi="宋体" w:eastAsia="宋体" w:cs="宋体"/>
          <w:color w:val="auto"/>
          <w:sz w:val="24"/>
          <w:szCs w:val="24"/>
          <w:highlight w:val="none"/>
        </w:rPr>
        <w:t>与</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单位签订</w:t>
      </w:r>
      <w:r>
        <w:rPr>
          <w:rFonts w:hint="eastAsia" w:ascii="宋体" w:hAnsi="宋体" w:eastAsia="宋体" w:cs="宋体"/>
          <w:color w:val="auto"/>
          <w:sz w:val="24"/>
          <w:szCs w:val="24"/>
          <w:highlight w:val="none"/>
          <w:lang w:eastAsia="zh-CN"/>
        </w:rPr>
        <w:t>合同</w:t>
      </w:r>
      <w:r>
        <w:rPr>
          <w:rStyle w:val="20"/>
          <w:rFonts w:hint="eastAsia" w:ascii="宋体" w:hAnsi="宋体" w:eastAsia="宋体" w:cs="宋体"/>
          <w:i w:val="0"/>
          <w:color w:val="auto"/>
          <w:sz w:val="24"/>
          <w:szCs w:val="24"/>
          <w:highlight w:val="none"/>
        </w:rPr>
        <w:t>之日起，所递交的投标保证金无息转为合同履约保证金（详同范本），落标单位的投标保证金将在</w:t>
      </w:r>
      <w:r>
        <w:rPr>
          <w:rStyle w:val="20"/>
          <w:rFonts w:hint="eastAsia" w:ascii="宋体" w:hAnsi="宋体" w:eastAsia="宋体" w:cs="宋体"/>
          <w:i w:val="0"/>
          <w:color w:val="auto"/>
          <w:sz w:val="24"/>
          <w:szCs w:val="24"/>
          <w:highlight w:val="none"/>
          <w:lang w:eastAsia="zh-CN"/>
        </w:rPr>
        <w:t>招标</w:t>
      </w:r>
      <w:r>
        <w:rPr>
          <w:rStyle w:val="20"/>
          <w:rFonts w:hint="eastAsia" w:ascii="宋体" w:hAnsi="宋体" w:eastAsia="宋体" w:cs="宋体"/>
          <w:i w:val="0"/>
          <w:color w:val="auto"/>
          <w:sz w:val="24"/>
          <w:szCs w:val="24"/>
          <w:highlight w:val="none"/>
        </w:rPr>
        <w:t>单位与中标单位签订合同后无息</w:t>
      </w:r>
      <w:r>
        <w:rPr>
          <w:rStyle w:val="20"/>
          <w:rFonts w:hint="eastAsia" w:ascii="宋体" w:hAnsi="宋体" w:eastAsia="宋体" w:cs="宋体"/>
          <w:i w:val="0"/>
          <w:color w:val="auto"/>
          <w:sz w:val="24"/>
          <w:szCs w:val="24"/>
          <w:highlight w:val="none"/>
          <w:lang w:val="en-US" w:eastAsia="zh-CN"/>
        </w:rPr>
        <w:t>原路</w:t>
      </w:r>
      <w:r>
        <w:rPr>
          <w:rStyle w:val="20"/>
          <w:rFonts w:hint="eastAsia" w:ascii="宋体" w:hAnsi="宋体" w:eastAsia="宋体" w:cs="宋体"/>
          <w:i w:val="0"/>
          <w:color w:val="auto"/>
          <w:sz w:val="24"/>
          <w:szCs w:val="24"/>
          <w:highlight w:val="none"/>
        </w:rPr>
        <w:t>退还。</w:t>
      </w:r>
    </w:p>
    <w:p w14:paraId="2E5C6D3C">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Style w:val="20"/>
          <w:rFonts w:hint="eastAsia" w:ascii="宋体" w:hAnsi="宋体" w:eastAsia="宋体" w:cs="宋体"/>
          <w:i w:val="0"/>
          <w:color w:val="auto"/>
          <w:sz w:val="24"/>
          <w:szCs w:val="24"/>
          <w:highlight w:val="none"/>
        </w:rPr>
      </w:pPr>
      <w:r>
        <w:rPr>
          <w:rStyle w:val="20"/>
          <w:rFonts w:hint="eastAsia" w:ascii="宋体" w:hAnsi="宋体" w:eastAsia="宋体" w:cs="宋体"/>
          <w:i w:val="0"/>
          <w:color w:val="auto"/>
          <w:sz w:val="24"/>
          <w:szCs w:val="24"/>
          <w:highlight w:val="none"/>
          <w:lang w:val="en-US" w:eastAsia="zh-CN"/>
        </w:rPr>
        <w:t>2.7.6报价单位在招标单位发起的议价工作结束后主动提出调价的（无论降价还是升价），其递交的保证金将不予退还。</w:t>
      </w:r>
    </w:p>
    <w:p w14:paraId="04A15B76">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Style w:val="20"/>
          <w:rFonts w:hint="eastAsia" w:ascii="宋体" w:hAnsi="宋体" w:eastAsia="宋体" w:cs="宋体"/>
          <w:i w:val="0"/>
          <w:color w:val="auto"/>
          <w:sz w:val="24"/>
          <w:szCs w:val="24"/>
          <w:highlight w:val="none"/>
          <w:lang w:val="en-US" w:eastAsia="zh-CN"/>
        </w:rPr>
      </w:pPr>
      <w:r>
        <w:rPr>
          <w:rStyle w:val="20"/>
          <w:rFonts w:hint="eastAsia" w:ascii="宋体" w:hAnsi="宋体" w:eastAsia="宋体" w:cs="宋体"/>
          <w:i w:val="0"/>
          <w:color w:val="auto"/>
          <w:sz w:val="24"/>
          <w:szCs w:val="24"/>
          <w:highlight w:val="none"/>
          <w:lang w:val="en-US" w:eastAsia="zh-CN"/>
        </w:rPr>
        <w:t>2.7.7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09C53440">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Style w:val="20"/>
          <w:rFonts w:hint="eastAsia" w:ascii="宋体" w:hAnsi="宋体" w:eastAsia="宋体" w:cs="宋体"/>
          <w:i w:val="0"/>
          <w:color w:val="auto"/>
          <w:sz w:val="24"/>
          <w:szCs w:val="24"/>
          <w:highlight w:val="none"/>
          <w:lang w:val="en-US" w:eastAsia="zh-CN"/>
        </w:rPr>
      </w:pPr>
      <w:r>
        <w:rPr>
          <w:rStyle w:val="20"/>
          <w:rFonts w:hint="eastAsia" w:ascii="宋体" w:hAnsi="宋体" w:eastAsia="宋体" w:cs="宋体"/>
          <w:i w:val="0"/>
          <w:color w:val="auto"/>
          <w:sz w:val="24"/>
          <w:szCs w:val="24"/>
          <w:highlight w:val="none"/>
          <w:lang w:val="en-US" w:eastAsia="zh-CN"/>
        </w:rPr>
        <w:t>2.7.8未按要求提交投标保证金的投标报价文件为无效文件，相关报价单位的投标行为为无效行为。</w:t>
      </w:r>
    </w:p>
    <w:p w14:paraId="6C2E0E0C">
      <w:pPr>
        <w:numPr>
          <w:ilvl w:val="0"/>
          <w:numId w:val="0"/>
        </w:numPr>
        <w:spacing w:line="360" w:lineRule="auto"/>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38509D59">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.1招标单位在报价单位踏勘现场时所作的介绍及说明仅供报价单位参考，招标单位不对报价单位据此作出的判断和决定负责。</w:t>
      </w:r>
    </w:p>
    <w:p w14:paraId="0DCB2296">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.2无论出于何种原因，招标单位可主动地或在答疑时对</w:t>
      </w:r>
      <w:ins w:id="51" w:author="小林" w:date="2025-06-09T23:50:51Z">
        <w:r>
          <w:rPr>
            <w:rFonts w:hint="eastAsia" w:ascii="宋体" w:hAnsi="宋体" w:eastAsia="宋体" w:cs="宋体"/>
            <w:b w:val="0"/>
            <w:bCs/>
            <w:color w:val="auto"/>
            <w:kern w:val="2"/>
            <w:sz w:val="24"/>
            <w:szCs w:val="24"/>
            <w:highlight w:val="none"/>
            <w:lang w:val="en-US" w:eastAsia="zh-CN" w:bidi="ar-SA"/>
          </w:rPr>
          <w:t>招采</w:t>
        </w:r>
      </w:ins>
      <w:ins w:id="52" w:author="小林" w:date="2025-06-09T23:50:54Z">
        <w:r>
          <w:rPr>
            <w:rFonts w:hint="eastAsia" w:ascii="宋体" w:hAnsi="宋体" w:eastAsia="宋体" w:cs="宋体"/>
            <w:b w:val="0"/>
            <w:bCs/>
            <w:color w:val="auto"/>
            <w:kern w:val="2"/>
            <w:sz w:val="24"/>
            <w:szCs w:val="24"/>
            <w:highlight w:val="none"/>
            <w:lang w:val="en-US" w:eastAsia="zh-CN" w:bidi="ar-SA"/>
          </w:rPr>
          <w:t>文件</w:t>
        </w:r>
      </w:ins>
      <w:r>
        <w:rPr>
          <w:rFonts w:hint="eastAsia" w:ascii="宋体" w:hAnsi="宋体" w:eastAsia="宋体" w:cs="宋体"/>
          <w:b w:val="0"/>
          <w:bCs/>
          <w:color w:val="auto"/>
          <w:kern w:val="2"/>
          <w:sz w:val="24"/>
          <w:szCs w:val="24"/>
          <w:highlight w:val="none"/>
          <w:lang w:val="en-US" w:eastAsia="zh-CN" w:bidi="ar-SA"/>
        </w:rPr>
        <w:t>进行修改，修改后的内容为招采文件的组成部分，均以书面形式公开并对参与报价的单位具有约束力。报价单位收到上述修改通知后，应立即以招标单位提供的格式发送书面回执。</w:t>
      </w:r>
    </w:p>
    <w:p w14:paraId="7E50BAF0">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w:t>
      </w:r>
      <w:ins w:id="53" w:author="小林" w:date="2025-06-09T23:51:02Z">
        <w:r>
          <w:rPr>
            <w:rFonts w:hint="eastAsia" w:ascii="宋体" w:hAnsi="宋体" w:eastAsia="宋体" w:cs="宋体"/>
            <w:b w:val="0"/>
            <w:bCs/>
            <w:color w:val="auto"/>
            <w:kern w:val="2"/>
            <w:sz w:val="24"/>
            <w:szCs w:val="24"/>
            <w:highlight w:val="none"/>
            <w:lang w:val="en-US" w:eastAsia="zh-CN" w:bidi="ar-SA"/>
          </w:rPr>
          <w:t>本</w:t>
        </w:r>
      </w:ins>
      <w:ins w:id="54" w:author="小林" w:date="2025-06-09T23:51:03Z">
        <w:r>
          <w:rPr>
            <w:rFonts w:hint="eastAsia" w:ascii="宋体" w:hAnsi="宋体" w:eastAsia="宋体" w:cs="宋体"/>
            <w:b w:val="0"/>
            <w:bCs/>
            <w:color w:val="auto"/>
            <w:kern w:val="2"/>
            <w:sz w:val="24"/>
            <w:szCs w:val="24"/>
            <w:highlight w:val="none"/>
            <w:lang w:val="en-US" w:eastAsia="zh-CN" w:bidi="ar-SA"/>
          </w:rPr>
          <w:t>须知、</w:t>
        </w:r>
      </w:ins>
      <w:r>
        <w:rPr>
          <w:rFonts w:hint="eastAsia" w:ascii="宋体" w:hAnsi="宋体" w:eastAsia="宋体" w:cs="宋体"/>
          <w:b w:val="0"/>
          <w:bCs/>
          <w:color w:val="auto"/>
          <w:kern w:val="2"/>
          <w:sz w:val="24"/>
          <w:szCs w:val="24"/>
          <w:highlight w:val="none"/>
          <w:lang w:val="en-US" w:eastAsia="zh-CN" w:bidi="ar-SA"/>
        </w:rPr>
        <w:t>澄清、答疑、说明、补充通知、变更等）均以南峰集团招采信息网站</w:t>
      </w:r>
      <w:r>
        <w:rPr>
          <w:rFonts w:hint="eastAsia" w:ascii="宋体" w:hAnsi="宋体" w:eastAsia="宋体" w:cs="宋体"/>
          <w:b w:val="0"/>
          <w:bCs/>
          <w:color w:val="auto"/>
          <w:kern w:val="2"/>
          <w:sz w:val="24"/>
          <w:szCs w:val="24"/>
          <w:highlight w:val="yellow"/>
          <w:lang w:val="en-US" w:eastAsia="zh-CN" w:bidi="ar-SA"/>
        </w:rPr>
        <w:t>http://61.145.223.138:8000/</w:t>
      </w:r>
      <w:r>
        <w:rPr>
          <w:rFonts w:hint="eastAsia" w:ascii="宋体" w:hAnsi="宋体" w:eastAsia="宋体" w:cs="宋体"/>
          <w:b w:val="0"/>
          <w:bCs/>
          <w:color w:val="auto"/>
          <w:kern w:val="2"/>
          <w:sz w:val="24"/>
          <w:szCs w:val="24"/>
          <w:highlight w:val="none"/>
          <w:lang w:val="en-US" w:eastAsia="zh-CN" w:bidi="ar-SA"/>
        </w:rPr>
        <w:t>发布的为准，请报价单位自行前往下载并</w:t>
      </w:r>
      <w:r>
        <w:rPr>
          <w:rFonts w:hint="eastAsia" w:ascii="宋体" w:hAnsi="宋体" w:eastAsia="宋体" w:cs="宋体"/>
          <w:b w:val="0"/>
          <w:bCs/>
          <w:color w:val="FF0000"/>
          <w:kern w:val="2"/>
          <w:sz w:val="24"/>
          <w:szCs w:val="24"/>
          <w:highlight w:val="none"/>
          <w:lang w:val="en-US" w:eastAsia="zh-CN" w:bidi="ar-SA"/>
        </w:rPr>
        <w:t>每日登录该网站获取最新招采信息</w:t>
      </w:r>
      <w:r>
        <w:rPr>
          <w:rFonts w:hint="eastAsia" w:ascii="宋体" w:hAnsi="宋体" w:eastAsia="宋体" w:cs="宋体"/>
          <w:b w:val="0"/>
          <w:bCs/>
          <w:color w:val="auto"/>
          <w:kern w:val="2"/>
          <w:sz w:val="24"/>
          <w:szCs w:val="24"/>
          <w:highlight w:val="none"/>
          <w:lang w:val="en-US" w:eastAsia="zh-CN" w:bidi="ar-SA"/>
        </w:rPr>
        <w:t>。报价单位因听信招标单位人员的口头内容而造成的损失和后果，由报价单位自行承担。</w:t>
      </w:r>
    </w:p>
    <w:p w14:paraId="2E12CF88">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.4招标单位人员如有营私舞弊、吃拿卡要等损害报价单位合法权益的行为，报价单位可拨打投诉专线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5CEDC046">
      <w:pPr>
        <w:numPr>
          <w:ilvl w:val="0"/>
          <w:numId w:val="0"/>
        </w:numPr>
        <w:spacing w:line="360" w:lineRule="auto"/>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招标单位结束议价后提出变更价格的（无论降价还是升价），即为同意招标单位将该报价单位的全部报价信息公布给所有报价单位，招标单位可与其他报价单位再次议价，且其他报价单位有优先于该报价单位与招标单位合作的权利。</w:t>
      </w:r>
    </w:p>
    <w:p w14:paraId="6C530567">
      <w:pPr>
        <w:numPr>
          <w:ilvl w:val="0"/>
          <w:numId w:val="0"/>
        </w:numPr>
        <w:spacing w:line="360" w:lineRule="auto"/>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000000"/>
          <w:spacing w:val="0"/>
          <w:sz w:val="24"/>
          <w:szCs w:val="24"/>
          <w:highlight w:val="none"/>
          <w:shd w:val="clear" w:color="auto" w:fill="FFFFFF"/>
        </w:rPr>
        <w:t>评标结束后，招标</w:t>
      </w:r>
      <w:r>
        <w:rPr>
          <w:rFonts w:hint="eastAsia" w:ascii="Segoe UI" w:hAnsi="Segoe UI" w:eastAsia="宋体" w:cs="Segoe UI"/>
          <w:b/>
          <w:bCs w:val="0"/>
          <w:i w:val="0"/>
          <w:iCs w:val="0"/>
          <w:caps w:val="0"/>
          <w:color w:val="000000"/>
          <w:spacing w:val="0"/>
          <w:sz w:val="24"/>
          <w:szCs w:val="24"/>
          <w:highlight w:val="none"/>
          <w:shd w:val="clear" w:color="auto" w:fill="FFFFFF"/>
          <w:lang w:val="en-US" w:eastAsia="zh-CN"/>
        </w:rPr>
        <w:t>单位</w:t>
      </w:r>
      <w:r>
        <w:rPr>
          <w:rFonts w:ascii="Segoe UI" w:hAnsi="Segoe UI" w:eastAsia="Segoe UI" w:cs="Segoe UI"/>
          <w:b/>
          <w:bCs w:val="0"/>
          <w:i w:val="0"/>
          <w:iCs w:val="0"/>
          <w:caps w:val="0"/>
          <w:color w:val="000000"/>
          <w:spacing w:val="0"/>
          <w:sz w:val="24"/>
          <w:szCs w:val="24"/>
          <w:highlight w:val="none"/>
          <w:shd w:val="clear" w:color="auto" w:fill="FFFFFF"/>
        </w:rPr>
        <w:t>将通知中标单位，未获通知者为未中标</w:t>
      </w:r>
      <w:r>
        <w:rPr>
          <w:rFonts w:hint="eastAsia" w:ascii="Segoe UI" w:hAnsi="Segoe UI" w:eastAsia="宋体" w:cs="Segoe UI"/>
          <w:b/>
          <w:bCs w:val="0"/>
          <w:i w:val="0"/>
          <w:iCs w:val="0"/>
          <w:caps w:val="0"/>
          <w:color w:val="000000"/>
          <w:spacing w:val="0"/>
          <w:sz w:val="24"/>
          <w:szCs w:val="24"/>
          <w:highlight w:val="none"/>
          <w:shd w:val="clear" w:color="auto" w:fill="FFFFFF"/>
          <w:lang w:eastAsia="zh-CN"/>
        </w:rPr>
        <w:t>。</w:t>
      </w:r>
    </w:p>
    <w:p w14:paraId="5BA45C15">
      <w:pPr>
        <w:spacing w:line="360" w:lineRule="auto"/>
        <w:rPr>
          <w:rFonts w:hint="eastAsia" w:ascii="宋体" w:hAnsi="宋体" w:eastAsia="宋体" w:cs="宋体"/>
          <w:color w:val="auto"/>
          <w:sz w:val="24"/>
          <w:highlight w:val="none"/>
          <w:lang w:eastAsia="zh-CN"/>
        </w:rPr>
      </w:pPr>
      <w:r>
        <w:rPr>
          <w:rFonts w:hint="eastAsia" w:ascii="宋体" w:hAnsi="宋体" w:eastAsia="宋体" w:cs="宋体"/>
          <w:b/>
          <w:color w:val="auto"/>
          <w:sz w:val="24"/>
          <w:highlight w:val="none"/>
          <w:lang w:val="en-US" w:eastAsia="zh-CN"/>
        </w:rPr>
        <w:t>三、对报价</w:t>
      </w:r>
      <w:r>
        <w:rPr>
          <w:rFonts w:hint="eastAsia" w:ascii="宋体" w:hAnsi="宋体" w:eastAsia="宋体" w:cs="宋体"/>
          <w:b/>
          <w:color w:val="auto"/>
          <w:sz w:val="24"/>
          <w:highlight w:val="none"/>
          <w:lang w:eastAsia="zh-CN"/>
        </w:rPr>
        <w:t>文件的要求</w:t>
      </w:r>
    </w:p>
    <w:p w14:paraId="5FADFAE0">
      <w:pPr>
        <w:spacing w:line="360" w:lineRule="auto"/>
        <w:ind w:right="-3"/>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报价</w:t>
      </w:r>
      <w:r>
        <w:rPr>
          <w:rFonts w:hint="eastAsia" w:ascii="宋体" w:hAnsi="宋体" w:eastAsia="宋体" w:cs="宋体"/>
          <w:color w:val="auto"/>
          <w:sz w:val="24"/>
          <w:highlight w:val="none"/>
          <w:lang w:eastAsia="zh-CN"/>
        </w:rPr>
        <w:t>书（格式详见附件）及报价清单（格式详见附件）</w:t>
      </w:r>
      <w:r>
        <w:rPr>
          <w:rFonts w:hint="eastAsia" w:ascii="宋体" w:hAnsi="宋体" w:eastAsia="宋体" w:cs="宋体"/>
          <w:color w:val="auto"/>
          <w:sz w:val="24"/>
          <w:highlight w:val="none"/>
        </w:rPr>
        <w:t>；</w:t>
      </w:r>
    </w:p>
    <w:p w14:paraId="6F639272">
      <w:pPr>
        <w:spacing w:line="360" w:lineRule="auto"/>
        <w:ind w:right="-3"/>
        <w:rPr>
          <w:rFonts w:hint="eastAsia" w:ascii="宋体" w:hAnsi="宋体" w:eastAsia="宋体" w:cs="宋体"/>
          <w:color w:val="auto"/>
          <w:sz w:val="24"/>
          <w:highlight w:val="none"/>
          <w:lang w:val="en-US" w:eastAsia="zh-CN"/>
        </w:rPr>
      </w:pPr>
      <w:r>
        <w:rPr>
          <w:rFonts w:hint="eastAsia" w:ascii="宋体" w:hAnsi="宋体" w:eastAsia="宋体" w:cs="宋体"/>
          <w:color w:val="auto"/>
          <w:kern w:val="2"/>
          <w:sz w:val="24"/>
          <w:highlight w:val="none"/>
          <w:lang w:val="en-US" w:eastAsia="zh-CN"/>
        </w:rPr>
        <w:t>（2）报价偏离表</w:t>
      </w:r>
      <w:r>
        <w:rPr>
          <w:rFonts w:hint="eastAsia" w:ascii="宋体" w:hAnsi="宋体" w:eastAsia="宋体" w:cs="宋体"/>
          <w:color w:val="auto"/>
          <w:sz w:val="24"/>
          <w:highlight w:val="none"/>
          <w:lang w:eastAsia="zh-CN"/>
        </w:rPr>
        <w:t>（格式详见附件）；</w:t>
      </w:r>
      <w:r>
        <w:rPr>
          <w:rFonts w:hint="eastAsia" w:ascii="宋体" w:hAnsi="宋体" w:eastAsia="宋体" w:cs="宋体"/>
          <w:color w:val="auto"/>
          <w:sz w:val="24"/>
          <w:highlight w:val="none"/>
          <w:lang w:val="en-US" w:eastAsia="zh-CN"/>
        </w:rPr>
        <w:t xml:space="preserve"> </w:t>
      </w:r>
    </w:p>
    <w:p w14:paraId="521B9329">
      <w:pPr>
        <w:spacing w:line="360" w:lineRule="auto"/>
        <w:ind w:right="-3"/>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近</w:t>
      </w:r>
      <w:r>
        <w:rPr>
          <w:rFonts w:hint="eastAsia" w:ascii="宋体" w:hAnsi="宋体" w:eastAsia="宋体" w:cs="宋体"/>
          <w:color w:val="auto"/>
          <w:sz w:val="24"/>
          <w:highlight w:val="none"/>
          <w:u w:val="none"/>
          <w:lang w:val="en-US" w:eastAsia="zh-CN"/>
        </w:rPr>
        <w:t>三</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东莞</w:t>
      </w:r>
      <w:r>
        <w:rPr>
          <w:rFonts w:hint="eastAsia" w:ascii="宋体" w:hAnsi="宋体" w:eastAsia="宋体" w:cs="宋体"/>
          <w:color w:val="auto"/>
          <w:sz w:val="24"/>
          <w:highlight w:val="none"/>
          <w:lang w:eastAsia="zh-CN"/>
        </w:rPr>
        <w:t>同类业绩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437A43DE">
      <w:pPr>
        <w:spacing w:line="360" w:lineRule="auto"/>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71D4C402">
      <w:pPr>
        <w:spacing w:line="360" w:lineRule="auto"/>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（5）报价单位的企业法人营业执照、</w:t>
      </w:r>
      <w:ins w:id="55" w:author="小林" w:date="2025-06-09T23:46:02Z">
        <w:r>
          <w:rPr>
            <w:rFonts w:hint="eastAsia" w:ascii="宋体" w:hAnsi="宋体" w:eastAsia="宋体" w:cs="宋体"/>
            <w:color w:val="auto"/>
            <w:kern w:val="2"/>
            <w:sz w:val="24"/>
            <w:highlight w:val="none"/>
            <w:lang w:val="en-US" w:eastAsia="zh-CN"/>
          </w:rPr>
          <w:t>安全</w:t>
        </w:r>
      </w:ins>
      <w:ins w:id="56" w:author="小林" w:date="2025-06-09T23:46:03Z">
        <w:r>
          <w:rPr>
            <w:rFonts w:hint="eastAsia" w:ascii="宋体" w:hAnsi="宋体" w:eastAsia="宋体" w:cs="宋体"/>
            <w:color w:val="auto"/>
            <w:kern w:val="2"/>
            <w:sz w:val="24"/>
            <w:highlight w:val="none"/>
            <w:lang w:val="en-US" w:eastAsia="zh-CN"/>
          </w:rPr>
          <w:t>生产</w:t>
        </w:r>
      </w:ins>
      <w:ins w:id="57" w:author="小林" w:date="2025-06-09T23:46:05Z">
        <w:r>
          <w:rPr>
            <w:rFonts w:hint="eastAsia" w:ascii="宋体" w:hAnsi="宋体" w:eastAsia="宋体" w:cs="宋体"/>
            <w:color w:val="auto"/>
            <w:kern w:val="2"/>
            <w:sz w:val="24"/>
            <w:highlight w:val="none"/>
            <w:lang w:val="en-US" w:eastAsia="zh-CN"/>
          </w:rPr>
          <w:t>许可证、</w:t>
        </w:r>
      </w:ins>
      <w:r>
        <w:rPr>
          <w:rFonts w:hint="eastAsia" w:ascii="宋体" w:hAnsi="宋体" w:eastAsia="宋体" w:cs="宋体"/>
          <w:color w:val="auto"/>
          <w:kern w:val="2"/>
          <w:sz w:val="24"/>
          <w:highlight w:val="none"/>
          <w:lang w:val="en-US" w:eastAsia="zh-CN"/>
        </w:rPr>
        <w:t>相关资质证书等的复印件（复印件须加盖报价单位公章）；</w:t>
      </w:r>
    </w:p>
    <w:p w14:paraId="446EAD98">
      <w:pPr>
        <w:spacing w:line="360" w:lineRule="auto"/>
        <w:ind w:right="-3"/>
        <w:rPr>
          <w:ins w:id="58" w:author="小林" w:date="2025-06-09T23:43:29Z"/>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（6）</w:t>
      </w:r>
      <w:ins w:id="59" w:author="小林" w:date="2025-06-09T23:43:47Z">
        <w:r>
          <w:rPr>
            <w:rFonts w:hint="eastAsia" w:ascii="宋体" w:hAnsi="宋体" w:eastAsia="宋体" w:cs="宋体"/>
            <w:color w:val="auto"/>
            <w:sz w:val="24"/>
            <w:highlight w:val="none"/>
            <w:lang w:val="en-US" w:eastAsia="zh-CN"/>
          </w:rPr>
          <w:t>报价</w:t>
        </w:r>
      </w:ins>
      <w:ins w:id="60" w:author="小林" w:date="2025-06-09T23:43:48Z">
        <w:r>
          <w:rPr>
            <w:rFonts w:hint="eastAsia" w:ascii="宋体" w:hAnsi="宋体" w:eastAsia="宋体" w:cs="宋体"/>
            <w:color w:val="auto"/>
            <w:sz w:val="24"/>
            <w:highlight w:val="none"/>
            <w:lang w:val="en-US" w:eastAsia="zh-CN"/>
          </w:rPr>
          <w:t>单位</w:t>
        </w:r>
      </w:ins>
      <w:ins w:id="61" w:author="小林" w:date="2025-06-09T23:43:49Z">
        <w:r>
          <w:rPr>
            <w:rFonts w:hint="eastAsia" w:ascii="宋体" w:hAnsi="宋体" w:eastAsia="宋体" w:cs="宋体"/>
            <w:color w:val="auto"/>
            <w:sz w:val="24"/>
            <w:highlight w:val="none"/>
            <w:lang w:val="en-US" w:eastAsia="zh-CN"/>
          </w:rPr>
          <w:t>编制的</w:t>
        </w:r>
      </w:ins>
      <w:ins w:id="62" w:author="小林" w:date="2025-06-09T23:43:51Z">
        <w:r>
          <w:rPr>
            <w:rFonts w:hint="eastAsia" w:ascii="宋体" w:hAnsi="宋体" w:eastAsia="宋体" w:cs="宋体"/>
            <w:color w:val="auto"/>
            <w:sz w:val="24"/>
            <w:highlight w:val="none"/>
            <w:lang w:val="en-US" w:eastAsia="zh-CN"/>
          </w:rPr>
          <w:t>本</w:t>
        </w:r>
      </w:ins>
      <w:ins w:id="63" w:author="小林" w:date="2025-06-09T23:43:53Z">
        <w:r>
          <w:rPr>
            <w:rFonts w:hint="eastAsia" w:ascii="宋体" w:hAnsi="宋体" w:eastAsia="宋体" w:cs="宋体"/>
            <w:color w:val="auto"/>
            <w:sz w:val="24"/>
            <w:highlight w:val="none"/>
            <w:lang w:val="en-US" w:eastAsia="zh-CN"/>
          </w:rPr>
          <w:t>工程</w:t>
        </w:r>
      </w:ins>
      <w:ins w:id="64" w:author="小林" w:date="2025-06-09T23:43:54Z">
        <w:r>
          <w:rPr>
            <w:rFonts w:hint="eastAsia" w:ascii="宋体" w:hAnsi="宋体" w:eastAsia="宋体" w:cs="宋体"/>
            <w:color w:val="auto"/>
            <w:sz w:val="24"/>
            <w:highlight w:val="none"/>
            <w:lang w:val="en-US" w:eastAsia="zh-CN"/>
          </w:rPr>
          <w:t>施工</w:t>
        </w:r>
      </w:ins>
      <w:ins w:id="65" w:author="小林" w:date="2025-06-09T23:43:55Z">
        <w:r>
          <w:rPr>
            <w:rFonts w:hint="eastAsia" w:ascii="宋体" w:hAnsi="宋体" w:eastAsia="宋体" w:cs="宋体"/>
            <w:color w:val="auto"/>
            <w:sz w:val="24"/>
            <w:highlight w:val="none"/>
            <w:lang w:val="en-US" w:eastAsia="zh-CN"/>
          </w:rPr>
          <w:t>方案</w:t>
        </w:r>
      </w:ins>
      <w:ins w:id="66" w:author="小林" w:date="2025-06-09T23:43:57Z">
        <w:r>
          <w:rPr>
            <w:rFonts w:hint="eastAsia" w:ascii="宋体" w:hAnsi="宋体" w:eastAsia="宋体" w:cs="宋体"/>
            <w:color w:val="auto"/>
            <w:sz w:val="24"/>
            <w:highlight w:val="none"/>
            <w:lang w:val="en-US" w:eastAsia="zh-CN"/>
          </w:rPr>
          <w:t>；</w:t>
        </w:r>
      </w:ins>
    </w:p>
    <w:p w14:paraId="557F6115">
      <w:pPr>
        <w:spacing w:line="360" w:lineRule="auto"/>
        <w:ind w:right="-3" w:firstLine="0" w:firstLineChars="0"/>
        <w:rPr>
          <w:rFonts w:hint="eastAsia" w:ascii="宋体" w:hAnsi="宋体" w:eastAsia="宋体" w:cs="宋体"/>
          <w:color w:val="auto"/>
          <w:sz w:val="24"/>
          <w:highlight w:val="none"/>
          <w:lang w:val="en-US" w:eastAsia="zh-CN"/>
        </w:rPr>
        <w:pPrChange w:id="67" w:author="小林" w:date="2025-06-09T23:44:03Z">
          <w:pPr>
            <w:spacing w:line="360" w:lineRule="auto"/>
            <w:ind w:right="-3"/>
          </w:pPr>
        </w:pPrChange>
      </w:pPr>
      <w:ins w:id="68" w:author="小林" w:date="2025-06-09T23:43:30Z">
        <w:r>
          <w:rPr>
            <w:rFonts w:hint="eastAsia" w:ascii="宋体" w:hAnsi="宋体" w:eastAsia="宋体" w:cs="宋体"/>
            <w:color w:val="auto"/>
            <w:sz w:val="24"/>
            <w:highlight w:val="none"/>
            <w:lang w:val="en-US" w:eastAsia="zh-CN"/>
          </w:rPr>
          <w:t>(</w:t>
        </w:r>
      </w:ins>
      <w:ins w:id="69" w:author="小林" w:date="2025-06-09T23:43:32Z">
        <w:r>
          <w:rPr>
            <w:rFonts w:hint="eastAsia" w:ascii="宋体" w:hAnsi="宋体" w:eastAsia="宋体" w:cs="宋体"/>
            <w:color w:val="auto"/>
            <w:sz w:val="24"/>
            <w:highlight w:val="none"/>
            <w:lang w:val="en-US" w:eastAsia="zh-CN"/>
          </w:rPr>
          <w:t>7</w:t>
        </w:r>
      </w:ins>
      <w:ins w:id="70" w:author="小林" w:date="2025-06-09T23:43:31Z">
        <w:r>
          <w:rPr>
            <w:rFonts w:hint="eastAsia" w:ascii="宋体" w:hAnsi="宋体" w:eastAsia="宋体" w:cs="宋体"/>
            <w:color w:val="auto"/>
            <w:sz w:val="24"/>
            <w:highlight w:val="none"/>
            <w:lang w:val="en-US" w:eastAsia="zh-CN"/>
          </w:rPr>
          <w:t>)</w:t>
        </w:r>
      </w:ins>
      <w:r>
        <w:rPr>
          <w:rFonts w:hint="eastAsia" w:ascii="宋体" w:hAnsi="宋体" w:eastAsia="宋体" w:cs="宋体"/>
          <w:color w:val="auto"/>
          <w:sz w:val="24"/>
          <w:highlight w:val="none"/>
          <w:lang w:val="en-US" w:eastAsia="zh-CN"/>
        </w:rPr>
        <w:t>报价单位认为有必要提供的其他资料。</w:t>
      </w:r>
    </w:p>
    <w:p w14:paraId="75305AC9">
      <w:pPr>
        <w:pStyle w:val="12"/>
        <w:ind w:left="0" w:leftChars="0" w:firstLine="0" w:firstLineChars="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09C6392E">
      <w:pPr>
        <w:pStyle w:val="12"/>
        <w:numPr>
          <w:ilvl w:val="0"/>
          <w:numId w:val="3"/>
        </w:numPr>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《报价书》格式（含《报价清单》）；</w:t>
      </w:r>
    </w:p>
    <w:p w14:paraId="14581932">
      <w:pPr>
        <w:pStyle w:val="12"/>
        <w:numPr>
          <w:ilvl w:val="0"/>
          <w:numId w:val="3"/>
        </w:numPr>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22C35D77">
      <w:pPr>
        <w:pStyle w:val="12"/>
        <w:numPr>
          <w:ilvl w:val="0"/>
          <w:numId w:val="3"/>
        </w:numPr>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eastAsia="宋体" w:cs="宋体"/>
          <w:color w:val="auto"/>
          <w:sz w:val="24"/>
          <w:highlight w:val="none"/>
          <w:lang w:val="en-US" w:eastAsia="zh-CN"/>
        </w:rPr>
        <w:t>东莞市</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4C7DDB7B">
      <w:pPr>
        <w:pStyle w:val="12"/>
        <w:numPr>
          <w:ilvl w:val="0"/>
          <w:numId w:val="3"/>
        </w:numPr>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61297A73">
      <w:pPr>
        <w:pStyle w:val="12"/>
        <w:numPr>
          <w:ilvl w:val="0"/>
          <w:numId w:val="3"/>
        </w:numPr>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b w:val="0"/>
          <w:bCs w:val="0"/>
          <w:color w:val="auto"/>
          <w:sz w:val="24"/>
          <w:szCs w:val="24"/>
          <w:highlight w:val="none"/>
          <w:lang w:val="en-US" w:eastAsia="zh-CN"/>
        </w:rPr>
        <w:t>招标合同》</w:t>
      </w:r>
      <w:r>
        <w:rPr>
          <w:rFonts w:hint="eastAsia" w:ascii="宋体" w:hAnsi="宋体" w:eastAsia="宋体" w:cs="宋体"/>
          <w:color w:val="auto"/>
          <w:kern w:val="2"/>
          <w:sz w:val="24"/>
          <w:highlight w:val="none"/>
          <w:lang w:val="en-US" w:eastAsia="zh-CN"/>
        </w:rPr>
        <w:t>格式；</w:t>
      </w:r>
    </w:p>
    <w:p w14:paraId="161A04D6">
      <w:pPr>
        <w:pStyle w:val="12"/>
        <w:numPr>
          <w:ilvl w:val="0"/>
          <w:numId w:val="3"/>
        </w:numPr>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《招标施工图》。</w:t>
      </w:r>
    </w:p>
    <w:p w14:paraId="281E6662">
      <w:pPr>
        <w:pStyle w:val="12"/>
        <w:widowControl w:val="0"/>
        <w:numPr>
          <w:ilvl w:val="0"/>
          <w:numId w:val="0"/>
        </w:numPr>
        <w:spacing w:after="120" w:line="240" w:lineRule="auto"/>
        <w:ind w:right="0" w:rightChars="0"/>
        <w:jc w:val="right"/>
        <w:rPr>
          <w:rFonts w:hint="eastAsia" w:ascii="宋体" w:hAnsi="宋体" w:eastAsia="宋体" w:cs="宋体"/>
          <w:color w:val="auto"/>
          <w:kern w:val="2"/>
          <w:sz w:val="28"/>
          <w:szCs w:val="28"/>
          <w:highlight w:val="none"/>
          <w:lang w:val="en-US" w:eastAsia="zh-CN"/>
        </w:rPr>
      </w:pPr>
      <w:r>
        <w:rPr>
          <w:rFonts w:hint="eastAsia" w:ascii="宋体" w:hAnsi="宋体" w:eastAsia="宋体" w:cs="宋体"/>
          <w:color w:val="auto"/>
          <w:kern w:val="2"/>
          <w:sz w:val="28"/>
          <w:szCs w:val="28"/>
          <w:highlight w:val="none"/>
          <w:lang w:val="en-US" w:eastAsia="zh-CN"/>
        </w:rPr>
        <w:t>东莞市中泰建安工程有限公司</w:t>
      </w:r>
    </w:p>
    <w:p w14:paraId="48C72CA2">
      <w:pPr>
        <w:jc w:val="right"/>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8"/>
          <w:szCs w:val="28"/>
          <w:highlight w:val="none"/>
          <w:lang w:val="en-US" w:eastAsia="zh-CN"/>
        </w:rPr>
        <w:t>2025年6月</w:t>
      </w:r>
      <w:ins w:id="71" w:author="招采中心2" w:date="2025-06-23T08:54:41Z">
        <w:r>
          <w:rPr>
            <w:rFonts w:hint="eastAsia" w:ascii="宋体" w:hAnsi="宋体" w:cs="宋体"/>
            <w:color w:val="auto"/>
            <w:kern w:val="2"/>
            <w:sz w:val="28"/>
            <w:szCs w:val="28"/>
            <w:highlight w:val="none"/>
            <w:lang w:val="en-US" w:eastAsia="zh-CN"/>
          </w:rPr>
          <w:t>23</w:t>
        </w:r>
      </w:ins>
      <w:r>
        <w:rPr>
          <w:rFonts w:hint="eastAsia" w:ascii="宋体" w:hAnsi="宋体" w:eastAsia="宋体" w:cs="宋体"/>
          <w:color w:val="auto"/>
          <w:kern w:val="2"/>
          <w:sz w:val="28"/>
          <w:szCs w:val="28"/>
          <w:highlight w:val="none"/>
          <w:lang w:val="en-US" w:eastAsia="zh-CN"/>
        </w:rPr>
        <w:t>日</w:t>
      </w:r>
    </w:p>
    <w:p w14:paraId="4E73A83C">
      <w:pPr>
        <w:pStyle w:val="7"/>
        <w:spacing w:line="360" w:lineRule="auto"/>
        <w:ind w:left="0"/>
        <w:jc w:val="right"/>
        <w:rPr>
          <w:rFonts w:hint="eastAsia" w:ascii="宋体" w:hAnsi="宋体" w:eastAsia="宋体" w:cs="宋体"/>
          <w:color w:val="auto"/>
          <w:kern w:val="2"/>
          <w:sz w:val="24"/>
          <w:highlight w:val="none"/>
          <w:lang w:val="en-US" w:eastAsia="zh-CN"/>
        </w:rPr>
      </w:pPr>
    </w:p>
    <w:p w14:paraId="122A3B7A">
      <w:pPr>
        <w:pStyle w:val="7"/>
        <w:spacing w:line="360" w:lineRule="auto"/>
        <w:ind w:left="0"/>
        <w:jc w:val="right"/>
        <w:rPr>
          <w:rFonts w:hint="eastAsia" w:ascii="宋体" w:hAnsi="宋体" w:eastAsia="宋体" w:cs="宋体"/>
          <w:color w:val="auto"/>
          <w:kern w:val="2"/>
          <w:sz w:val="24"/>
          <w:highlight w:val="none"/>
          <w:lang w:val="en-US" w:eastAsia="zh-CN"/>
        </w:rPr>
      </w:pPr>
    </w:p>
    <w:p w14:paraId="6C9D7488">
      <w:pPr>
        <w:pStyle w:val="7"/>
        <w:spacing w:line="360" w:lineRule="auto"/>
        <w:ind w:left="0"/>
        <w:jc w:val="right"/>
        <w:rPr>
          <w:rFonts w:hint="eastAsia" w:ascii="宋体" w:hAnsi="宋体" w:eastAsia="宋体" w:cs="宋体"/>
          <w:color w:val="auto"/>
          <w:kern w:val="2"/>
          <w:sz w:val="24"/>
          <w:highlight w:val="none"/>
          <w:lang w:val="en-US" w:eastAsia="zh-CN"/>
        </w:rPr>
      </w:pPr>
    </w:p>
    <w:p w14:paraId="6135B37A">
      <w:pPr>
        <w:pStyle w:val="7"/>
        <w:spacing w:line="360" w:lineRule="auto"/>
        <w:ind w:left="0"/>
        <w:jc w:val="right"/>
        <w:rPr>
          <w:rFonts w:hint="eastAsia" w:ascii="宋体" w:hAnsi="宋体" w:eastAsia="宋体" w:cs="宋体"/>
          <w:color w:val="auto"/>
          <w:kern w:val="2"/>
          <w:sz w:val="24"/>
          <w:highlight w:val="none"/>
          <w:lang w:val="en-US" w:eastAsia="zh-CN"/>
        </w:rPr>
      </w:pPr>
    </w:p>
    <w:p w14:paraId="57CD7209">
      <w:pPr>
        <w:pStyle w:val="7"/>
        <w:spacing w:line="360" w:lineRule="auto"/>
        <w:ind w:left="0"/>
        <w:jc w:val="right"/>
        <w:rPr>
          <w:rFonts w:hint="eastAsia" w:ascii="宋体" w:hAnsi="宋体" w:eastAsia="宋体" w:cs="宋体"/>
          <w:color w:val="auto"/>
          <w:kern w:val="2"/>
          <w:sz w:val="24"/>
          <w:highlight w:val="none"/>
          <w:lang w:val="en-US" w:eastAsia="zh-CN"/>
        </w:rPr>
      </w:pPr>
    </w:p>
    <w:p w14:paraId="47475330">
      <w:pPr>
        <w:pStyle w:val="7"/>
        <w:spacing w:line="360" w:lineRule="auto"/>
        <w:ind w:left="0"/>
        <w:jc w:val="right"/>
        <w:rPr>
          <w:rFonts w:hint="eastAsia" w:ascii="宋体" w:hAnsi="宋体" w:eastAsia="宋体" w:cs="宋体"/>
          <w:color w:val="auto"/>
          <w:kern w:val="2"/>
          <w:sz w:val="24"/>
          <w:highlight w:val="none"/>
          <w:lang w:val="en-US" w:eastAsia="zh-CN"/>
        </w:rPr>
      </w:pPr>
    </w:p>
    <w:p w14:paraId="301AD5FB">
      <w:pPr>
        <w:pStyle w:val="7"/>
        <w:spacing w:line="360" w:lineRule="auto"/>
        <w:ind w:left="0"/>
        <w:jc w:val="right"/>
        <w:rPr>
          <w:rFonts w:hint="eastAsia" w:ascii="宋体" w:hAnsi="宋体" w:eastAsia="宋体" w:cs="宋体"/>
          <w:color w:val="auto"/>
          <w:kern w:val="2"/>
          <w:sz w:val="24"/>
          <w:highlight w:val="none"/>
          <w:lang w:val="en-US" w:eastAsia="zh-CN"/>
        </w:rPr>
      </w:pPr>
    </w:p>
    <w:p w14:paraId="78BA7BE9">
      <w:pPr>
        <w:pStyle w:val="7"/>
        <w:spacing w:line="360" w:lineRule="auto"/>
        <w:ind w:left="0"/>
        <w:jc w:val="right"/>
        <w:rPr>
          <w:rFonts w:hint="eastAsia" w:ascii="宋体" w:hAnsi="宋体" w:eastAsia="宋体" w:cs="宋体"/>
          <w:color w:val="auto"/>
          <w:kern w:val="2"/>
          <w:sz w:val="24"/>
          <w:highlight w:val="none"/>
          <w:lang w:val="en-US" w:eastAsia="zh-CN"/>
        </w:rPr>
      </w:pPr>
    </w:p>
    <w:p w14:paraId="15088470">
      <w:pPr>
        <w:pStyle w:val="7"/>
        <w:spacing w:line="360" w:lineRule="auto"/>
        <w:ind w:left="0"/>
        <w:jc w:val="right"/>
        <w:rPr>
          <w:rFonts w:hint="eastAsia" w:ascii="宋体" w:hAnsi="宋体" w:eastAsia="宋体" w:cs="宋体"/>
          <w:color w:val="auto"/>
          <w:kern w:val="2"/>
          <w:sz w:val="24"/>
          <w:highlight w:val="none"/>
          <w:lang w:val="en-US" w:eastAsia="zh-CN"/>
        </w:rPr>
      </w:pPr>
    </w:p>
    <w:p w14:paraId="05B0AEAB">
      <w:pPr>
        <w:pStyle w:val="7"/>
        <w:spacing w:line="360" w:lineRule="auto"/>
        <w:ind w:left="0"/>
        <w:jc w:val="right"/>
        <w:rPr>
          <w:rFonts w:hint="eastAsia" w:ascii="宋体" w:hAnsi="宋体" w:eastAsia="宋体" w:cs="宋体"/>
          <w:color w:val="auto"/>
          <w:kern w:val="2"/>
          <w:sz w:val="24"/>
          <w:highlight w:val="none"/>
          <w:lang w:val="en-US" w:eastAsia="zh-CN"/>
        </w:rPr>
      </w:pPr>
    </w:p>
    <w:p w14:paraId="379035B8">
      <w:pPr>
        <w:pStyle w:val="7"/>
        <w:spacing w:line="360" w:lineRule="auto"/>
        <w:ind w:left="0"/>
        <w:jc w:val="right"/>
        <w:rPr>
          <w:rFonts w:hint="eastAsia" w:ascii="宋体" w:hAnsi="宋体" w:eastAsia="宋体" w:cs="宋体"/>
          <w:color w:val="auto"/>
          <w:kern w:val="2"/>
          <w:sz w:val="24"/>
          <w:highlight w:val="none"/>
          <w:lang w:val="en-US" w:eastAsia="zh-CN"/>
        </w:rPr>
      </w:pPr>
    </w:p>
    <w:p w14:paraId="088B14B1">
      <w:pPr>
        <w:pStyle w:val="7"/>
        <w:spacing w:line="360" w:lineRule="auto"/>
        <w:ind w:left="0"/>
        <w:jc w:val="right"/>
        <w:rPr>
          <w:rFonts w:hint="eastAsia" w:ascii="宋体" w:hAnsi="宋体" w:eastAsia="宋体" w:cs="宋体"/>
          <w:color w:val="auto"/>
          <w:kern w:val="2"/>
          <w:sz w:val="24"/>
          <w:highlight w:val="none"/>
          <w:lang w:val="en-US" w:eastAsia="zh-CN"/>
        </w:rPr>
      </w:pPr>
    </w:p>
    <w:p w14:paraId="2596EA58">
      <w:pPr>
        <w:pStyle w:val="7"/>
        <w:spacing w:line="360" w:lineRule="auto"/>
        <w:ind w:left="0"/>
        <w:jc w:val="right"/>
        <w:rPr>
          <w:rFonts w:hint="eastAsia" w:ascii="宋体" w:hAnsi="宋体" w:eastAsia="宋体" w:cs="宋体"/>
          <w:color w:val="auto"/>
          <w:kern w:val="2"/>
          <w:sz w:val="24"/>
          <w:highlight w:val="none"/>
          <w:lang w:val="en-US" w:eastAsia="zh-CN"/>
        </w:rPr>
      </w:pPr>
    </w:p>
    <w:p w14:paraId="1B9F44C3">
      <w:pPr>
        <w:pStyle w:val="7"/>
        <w:spacing w:line="360" w:lineRule="auto"/>
        <w:ind w:left="0"/>
        <w:jc w:val="right"/>
        <w:rPr>
          <w:rFonts w:hint="eastAsia" w:ascii="宋体" w:hAnsi="宋体" w:eastAsia="宋体" w:cs="宋体"/>
          <w:color w:val="auto"/>
          <w:kern w:val="2"/>
          <w:sz w:val="24"/>
          <w:highlight w:val="none"/>
          <w:lang w:val="en-US" w:eastAsia="zh-CN"/>
        </w:rPr>
      </w:pPr>
    </w:p>
    <w:p w14:paraId="1475340C">
      <w:pPr>
        <w:pStyle w:val="7"/>
        <w:spacing w:line="360" w:lineRule="auto"/>
        <w:ind w:left="0"/>
        <w:jc w:val="right"/>
        <w:rPr>
          <w:rFonts w:hint="eastAsia" w:ascii="宋体" w:hAnsi="宋体" w:eastAsia="宋体" w:cs="宋体"/>
          <w:color w:val="auto"/>
          <w:kern w:val="2"/>
          <w:sz w:val="24"/>
          <w:highlight w:val="none"/>
          <w:lang w:val="en-US" w:eastAsia="zh-CN"/>
        </w:rPr>
      </w:pPr>
    </w:p>
    <w:p w14:paraId="6330DA24">
      <w:pPr>
        <w:pStyle w:val="7"/>
        <w:spacing w:line="360" w:lineRule="auto"/>
        <w:ind w:left="0"/>
        <w:jc w:val="right"/>
        <w:rPr>
          <w:rFonts w:hint="eastAsia" w:ascii="宋体" w:hAnsi="宋体" w:eastAsia="宋体" w:cs="宋体"/>
          <w:color w:val="auto"/>
          <w:kern w:val="2"/>
          <w:sz w:val="24"/>
          <w:highlight w:val="none"/>
          <w:lang w:val="en-US" w:eastAsia="zh-CN"/>
        </w:rPr>
      </w:pPr>
    </w:p>
    <w:p w14:paraId="4494675A">
      <w:pPr>
        <w:pStyle w:val="7"/>
        <w:spacing w:line="360" w:lineRule="auto"/>
        <w:ind w:left="0"/>
        <w:jc w:val="right"/>
        <w:rPr>
          <w:rFonts w:hint="eastAsia" w:ascii="宋体" w:hAnsi="宋体" w:eastAsia="宋体" w:cs="宋体"/>
          <w:color w:val="auto"/>
          <w:kern w:val="2"/>
          <w:sz w:val="24"/>
          <w:highlight w:val="none"/>
          <w:lang w:val="en-US" w:eastAsia="zh-CN"/>
        </w:rPr>
      </w:pPr>
    </w:p>
    <w:p w14:paraId="5D095FE9">
      <w:pPr>
        <w:pStyle w:val="7"/>
        <w:spacing w:line="360" w:lineRule="auto"/>
        <w:ind w:left="0"/>
        <w:jc w:val="right"/>
        <w:rPr>
          <w:rFonts w:hint="eastAsia" w:ascii="宋体" w:hAnsi="宋体" w:eastAsia="宋体" w:cs="宋体"/>
          <w:color w:val="auto"/>
          <w:kern w:val="2"/>
          <w:sz w:val="24"/>
          <w:highlight w:val="none"/>
          <w:lang w:val="en-US" w:eastAsia="zh-CN"/>
        </w:rPr>
      </w:pPr>
    </w:p>
    <w:p w14:paraId="00B7CEDA">
      <w:pPr>
        <w:pStyle w:val="7"/>
        <w:spacing w:line="360" w:lineRule="auto"/>
        <w:ind w:left="0"/>
        <w:jc w:val="right"/>
        <w:rPr>
          <w:rFonts w:hint="eastAsia" w:ascii="宋体" w:hAnsi="宋体" w:eastAsia="宋体" w:cs="宋体"/>
          <w:color w:val="auto"/>
          <w:kern w:val="2"/>
          <w:sz w:val="24"/>
          <w:highlight w:val="none"/>
          <w:lang w:val="en-US" w:eastAsia="zh-CN"/>
        </w:rPr>
      </w:pPr>
    </w:p>
    <w:p w14:paraId="5BFC8C04">
      <w:pPr>
        <w:pStyle w:val="7"/>
        <w:spacing w:line="360" w:lineRule="auto"/>
        <w:ind w:left="0"/>
        <w:jc w:val="right"/>
        <w:rPr>
          <w:rFonts w:hint="eastAsia" w:ascii="宋体" w:hAnsi="宋体" w:eastAsia="宋体" w:cs="宋体"/>
          <w:color w:val="auto"/>
          <w:kern w:val="2"/>
          <w:sz w:val="24"/>
          <w:highlight w:val="none"/>
          <w:lang w:val="en-US" w:eastAsia="zh-CN"/>
        </w:rPr>
      </w:pPr>
    </w:p>
    <w:p w14:paraId="4635E18F">
      <w:pPr>
        <w:pStyle w:val="7"/>
        <w:spacing w:line="360" w:lineRule="auto"/>
        <w:ind w:left="0"/>
        <w:jc w:val="right"/>
        <w:rPr>
          <w:rFonts w:hint="eastAsia" w:ascii="宋体" w:hAnsi="宋体" w:eastAsia="宋体" w:cs="宋体"/>
          <w:color w:val="auto"/>
          <w:kern w:val="2"/>
          <w:sz w:val="24"/>
          <w:highlight w:val="none"/>
          <w:lang w:val="en-US" w:eastAsia="zh-CN"/>
        </w:rPr>
      </w:pPr>
    </w:p>
    <w:p w14:paraId="4B29CED9">
      <w:pPr>
        <w:pStyle w:val="7"/>
        <w:spacing w:line="360" w:lineRule="auto"/>
        <w:ind w:left="0"/>
        <w:jc w:val="right"/>
        <w:rPr>
          <w:rFonts w:hint="eastAsia" w:ascii="宋体" w:hAnsi="宋体" w:eastAsia="宋体" w:cs="宋体"/>
          <w:color w:val="auto"/>
          <w:kern w:val="2"/>
          <w:sz w:val="24"/>
          <w:highlight w:val="none"/>
          <w:lang w:val="en-US" w:eastAsia="zh-CN"/>
        </w:rPr>
      </w:pPr>
    </w:p>
    <w:p w14:paraId="7A7E2893">
      <w:pPr>
        <w:pStyle w:val="7"/>
        <w:spacing w:line="360" w:lineRule="auto"/>
        <w:ind w:left="0"/>
        <w:jc w:val="right"/>
        <w:rPr>
          <w:rFonts w:hint="eastAsia" w:ascii="宋体" w:hAnsi="宋体" w:eastAsia="宋体" w:cs="宋体"/>
          <w:color w:val="auto"/>
          <w:kern w:val="2"/>
          <w:sz w:val="24"/>
          <w:highlight w:val="none"/>
          <w:lang w:val="en-US" w:eastAsia="zh-CN"/>
        </w:rPr>
      </w:pPr>
    </w:p>
    <w:p w14:paraId="1C49599F">
      <w:pPr>
        <w:pStyle w:val="7"/>
        <w:spacing w:line="360" w:lineRule="auto"/>
        <w:ind w:left="0"/>
        <w:jc w:val="both"/>
        <w:rPr>
          <w:rFonts w:hint="eastAsia" w:ascii="宋体" w:hAnsi="宋体" w:eastAsia="宋体" w:cs="宋体"/>
          <w:color w:val="auto"/>
          <w:kern w:val="2"/>
          <w:sz w:val="24"/>
          <w:highlight w:val="none"/>
          <w:lang w:val="en-US" w:eastAsia="zh-CN"/>
        </w:rPr>
      </w:pPr>
    </w:p>
    <w:p w14:paraId="604489CD">
      <w:pPr>
        <w:pStyle w:val="7"/>
        <w:spacing w:line="360" w:lineRule="auto"/>
        <w:ind w:left="0"/>
        <w:jc w:val="right"/>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附件1</w:t>
      </w:r>
    </w:p>
    <w:p w14:paraId="4B3C5493">
      <w:pPr>
        <w:pStyle w:val="7"/>
        <w:spacing w:line="360" w:lineRule="auto"/>
        <w:ind w:left="0"/>
        <w:jc w:val="right"/>
        <w:rPr>
          <w:rFonts w:hint="eastAsia" w:ascii="宋体" w:hAnsi="宋体" w:eastAsia="宋体" w:cs="宋体"/>
          <w:color w:val="auto"/>
          <w:kern w:val="2"/>
          <w:sz w:val="24"/>
          <w:highlight w:val="none"/>
          <w:lang w:val="en-US" w:eastAsia="zh-CN"/>
        </w:rPr>
      </w:pPr>
    </w:p>
    <w:p w14:paraId="6BA13E3D">
      <w:pPr>
        <w:pStyle w:val="7"/>
        <w:spacing w:line="360" w:lineRule="auto"/>
        <w:ind w:left="0"/>
        <w:jc w:val="center"/>
        <w:rPr>
          <w:rFonts w:hint="eastAsia" w:ascii="宋体" w:hAnsi="宋体" w:eastAsia="宋体" w:cs="宋体"/>
          <w:b/>
          <w:color w:val="auto"/>
          <w:spacing w:val="10"/>
          <w:sz w:val="32"/>
          <w:szCs w:val="32"/>
          <w:highlight w:val="none"/>
        </w:rPr>
      </w:pPr>
      <w:r>
        <w:rPr>
          <w:rFonts w:hint="eastAsia" w:ascii="宋体" w:hAnsi="宋体" w:eastAsia="宋体" w:cs="宋体"/>
          <w:b/>
          <w:color w:val="auto"/>
          <w:spacing w:val="10"/>
          <w:sz w:val="32"/>
          <w:szCs w:val="32"/>
          <w:highlight w:val="none"/>
          <w:lang w:val="en-US" w:eastAsia="zh-CN"/>
        </w:rPr>
        <w:t>报价</w:t>
      </w:r>
      <w:r>
        <w:rPr>
          <w:rFonts w:hint="eastAsia" w:ascii="宋体" w:hAnsi="宋体" w:eastAsia="宋体" w:cs="宋体"/>
          <w:b/>
          <w:color w:val="auto"/>
          <w:spacing w:val="10"/>
          <w:sz w:val="32"/>
          <w:szCs w:val="32"/>
          <w:highlight w:val="none"/>
        </w:rPr>
        <w:t>书</w:t>
      </w:r>
    </w:p>
    <w:p w14:paraId="3E53BC7E">
      <w:pPr>
        <w:pStyle w:val="7"/>
        <w:tabs>
          <w:tab w:val="left" w:pos="-199"/>
        </w:tabs>
        <w:snapToGrid w:val="0"/>
        <w:spacing w:line="360" w:lineRule="auto"/>
        <w:ind w:left="0"/>
        <w:textAlignment w:val="baseline"/>
        <w:rPr>
          <w:rFonts w:hint="eastAsia" w:ascii="宋体" w:hAnsi="宋体" w:eastAsia="宋体" w:cs="宋体"/>
          <w:b/>
          <w:color w:val="auto"/>
          <w:sz w:val="24"/>
          <w:highlight w:val="none"/>
        </w:rPr>
      </w:pPr>
      <w:r>
        <w:rPr>
          <w:rFonts w:hint="eastAsia" w:ascii="宋体" w:hAnsi="宋体" w:eastAsia="宋体" w:cs="宋体"/>
          <w:b/>
          <w:color w:val="auto"/>
          <w:spacing w:val="10"/>
          <w:sz w:val="24"/>
          <w:highlight w:val="none"/>
        </w:rPr>
        <w:t>致：东莞市中泰建安工程有限公司</w:t>
      </w:r>
      <w:r>
        <w:rPr>
          <w:rFonts w:hint="eastAsia" w:ascii="宋体" w:hAnsi="宋体" w:eastAsia="宋体" w:cs="宋体"/>
          <w:b/>
          <w:color w:val="auto"/>
          <w:sz w:val="24"/>
          <w:highlight w:val="none"/>
          <w:lang w:val="en-US" w:eastAsia="zh-CN"/>
        </w:rPr>
        <w:t xml:space="preserve"> </w:t>
      </w:r>
    </w:p>
    <w:p w14:paraId="604D3BC7">
      <w:pPr>
        <w:pStyle w:val="7"/>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val="0"/>
          <w:bCs w:val="0"/>
          <w:color w:val="auto"/>
          <w:spacing w:val="10"/>
          <w:sz w:val="24"/>
          <w:highlight w:val="none"/>
          <w:u w:val="single"/>
        </w:rPr>
        <w:t>《</w:t>
      </w:r>
      <w:r>
        <w:rPr>
          <w:rFonts w:hint="eastAsia" w:ascii="宋体" w:hAnsi="宋体" w:cs="宋体"/>
          <w:b w:val="0"/>
          <w:bCs w:val="0"/>
          <w:color w:val="auto"/>
          <w:spacing w:val="10"/>
          <w:sz w:val="24"/>
          <w:highlight w:val="none"/>
          <w:u w:val="single"/>
          <w:lang w:val="en-US" w:eastAsia="zh-CN"/>
        </w:rPr>
        <w:t>东莞市常平镇环保专业基地洗水、印花污水处理厂-3号水池、配水井</w:t>
      </w:r>
      <w:r>
        <w:rPr>
          <w:rFonts w:hint="eastAsia" w:ascii="宋体" w:hAnsi="宋体" w:eastAsia="宋体" w:cs="宋体"/>
          <w:b w:val="0"/>
          <w:bCs w:val="0"/>
          <w:color w:val="auto"/>
          <w:sz w:val="24"/>
          <w:highlight w:val="none"/>
          <w:u w:val="single"/>
          <w:lang w:val="en-US" w:eastAsia="zh-CN"/>
        </w:rPr>
        <w:t>钢筋作业工程报价须知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w:t>
      </w:r>
      <w:ins w:id="72" w:author="小林" w:date="2025-06-09T23:52:09Z">
        <w:r>
          <w:rPr>
            <w:rFonts w:hint="eastAsia" w:ascii="宋体" w:hAnsi="宋体" w:cs="宋体"/>
            <w:color w:val="auto"/>
            <w:spacing w:val="10"/>
            <w:sz w:val="24"/>
            <w:highlight w:val="none"/>
            <w:lang w:val="en-US" w:eastAsia="zh-CN"/>
          </w:rPr>
          <w:t>（</w:t>
        </w:r>
      </w:ins>
      <w:r>
        <w:rPr>
          <w:rFonts w:hint="eastAsia" w:ascii="宋体" w:hAnsi="宋体" w:cs="宋体"/>
          <w:color w:val="auto"/>
          <w:spacing w:val="10"/>
          <w:sz w:val="24"/>
          <w:highlight w:val="none"/>
          <w:lang w:val="en-US" w:eastAsia="zh-CN"/>
        </w:rPr>
        <w:t>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2BCABFCE">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highlight w:val="none"/>
        </w:rPr>
      </w:pPr>
      <w:r>
        <w:rPr>
          <w:rFonts w:hint="eastAsia" w:ascii="宋体" w:hAnsi="宋体" w:cs="宋体"/>
          <w:color w:val="auto"/>
          <w:spacing w:val="10"/>
          <w:sz w:val="24"/>
          <w:highlight w:val="none"/>
        </w:rPr>
        <w:t>2.我司同意，在规定截标日期起的90天内遵守本</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书及我司提交的</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文件，此期限届满前，</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书及</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文件对我司具有约束力，并可随时被接纳。</w:t>
      </w:r>
    </w:p>
    <w:p w14:paraId="33D2C7CF">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highlight w:val="none"/>
        </w:rPr>
      </w:pPr>
      <w:r>
        <w:rPr>
          <w:rFonts w:hint="eastAsia" w:ascii="宋体" w:hAnsi="宋体" w:cs="宋体"/>
          <w:color w:val="auto"/>
          <w:spacing w:val="10"/>
          <w:sz w:val="24"/>
          <w:highlight w:val="none"/>
        </w:rPr>
        <w:t>3.直到制订并签署了一项正式协议书前，如根据上述第2条本</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书被接纳，本</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书连同贵司的书面接纳文件、招</w:t>
      </w:r>
      <w:r>
        <w:rPr>
          <w:rFonts w:hint="eastAsia" w:ascii="宋体" w:hAnsi="宋体" w:cs="宋体"/>
          <w:color w:val="auto"/>
          <w:spacing w:val="10"/>
          <w:sz w:val="24"/>
          <w:highlight w:val="none"/>
          <w:lang w:val="en-US" w:eastAsia="zh-CN"/>
        </w:rPr>
        <w:t>采</w:t>
      </w:r>
      <w:r>
        <w:rPr>
          <w:rFonts w:hint="eastAsia" w:ascii="宋体" w:hAnsi="宋体" w:cs="宋体"/>
          <w:color w:val="auto"/>
          <w:spacing w:val="10"/>
          <w:sz w:val="24"/>
          <w:highlight w:val="none"/>
        </w:rPr>
        <w:t>期间双方往来的函件、</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和</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文件，将成为对双方具有约束力的合同文件。</w:t>
      </w:r>
    </w:p>
    <w:p w14:paraId="0399D9EB">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highlight w:val="none"/>
        </w:rPr>
      </w:pPr>
      <w:r>
        <w:rPr>
          <w:rFonts w:hint="eastAsia" w:ascii="宋体" w:hAnsi="宋体" w:cs="宋体"/>
          <w:color w:val="auto"/>
          <w:spacing w:val="10"/>
          <w:sz w:val="24"/>
          <w:highlight w:val="none"/>
        </w:rPr>
        <w:t>4.我司同意贵司无义务接受价格最低的</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文件或任何</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文件，同时不需为此作出任何解释。</w:t>
      </w:r>
    </w:p>
    <w:p w14:paraId="0B4E49F9">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highlight w:val="none"/>
        </w:rPr>
      </w:pPr>
      <w:r>
        <w:rPr>
          <w:rFonts w:hint="eastAsia" w:ascii="宋体" w:hAnsi="宋体" w:cs="宋体"/>
          <w:color w:val="auto"/>
          <w:spacing w:val="10"/>
          <w:sz w:val="24"/>
          <w:highlight w:val="none"/>
        </w:rPr>
        <w:t>5.贵司不负担我司任何</w:t>
      </w:r>
      <w:r>
        <w:rPr>
          <w:rFonts w:hint="eastAsia" w:ascii="宋体" w:hAnsi="宋体" w:cs="宋体"/>
          <w:color w:val="auto"/>
          <w:spacing w:val="10"/>
          <w:sz w:val="24"/>
          <w:highlight w:val="none"/>
          <w:lang w:val="en-US" w:eastAsia="zh-CN"/>
        </w:rPr>
        <w:t>报价</w:t>
      </w:r>
      <w:r>
        <w:rPr>
          <w:rFonts w:hint="eastAsia" w:ascii="宋体" w:hAnsi="宋体" w:cs="宋体"/>
          <w:color w:val="auto"/>
          <w:spacing w:val="10"/>
          <w:sz w:val="24"/>
          <w:highlight w:val="none"/>
        </w:rPr>
        <w:t>费用。</w:t>
      </w:r>
    </w:p>
    <w:p w14:paraId="5006149C">
      <w:pPr>
        <w:pStyle w:val="7"/>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highlight w:val="none"/>
        </w:rPr>
      </w:pPr>
      <w:r>
        <w:rPr>
          <w:rFonts w:hint="eastAsia" w:ascii="宋体" w:hAnsi="宋体" w:cs="宋体"/>
          <w:color w:val="auto"/>
          <w:spacing w:val="10"/>
          <w:sz w:val="24"/>
          <w:highlight w:val="none"/>
        </w:rPr>
        <w:t>6.如果我司在接到中标通知后，未按贵司要求签署正式合同，或坚持提出附加条件，或提出修改意见，</w:t>
      </w:r>
      <w:r>
        <w:rPr>
          <w:rFonts w:hint="eastAsia" w:ascii="宋体" w:hAnsi="宋体" w:cs="宋体"/>
          <w:color w:val="auto"/>
          <w:spacing w:val="10"/>
          <w:sz w:val="24"/>
        </w:rPr>
        <w:t>则贵司有</w:t>
      </w:r>
      <w:r>
        <w:rPr>
          <w:rFonts w:hint="eastAsia" w:ascii="宋体" w:hAnsi="宋体" w:cs="宋体"/>
          <w:color w:val="auto"/>
          <w:spacing w:val="10"/>
          <w:sz w:val="24"/>
          <w:lang w:val="en-US" w:eastAsia="zh-CN"/>
        </w:rPr>
        <w:t>权</w:t>
      </w:r>
      <w:ins w:id="73" w:author="招采中心2" w:date="2025-06-14T15:10:22Z">
        <w:r>
          <w:rPr>
            <w:rFonts w:hint="eastAsia" w:ascii="宋体" w:hAnsi="宋体" w:cs="宋体"/>
            <w:color w:val="auto"/>
            <w:spacing w:val="10"/>
            <w:sz w:val="24"/>
            <w:lang w:val="en-US" w:eastAsia="zh-CN"/>
          </w:rPr>
          <w:t>不退还</w:t>
        </w:r>
      </w:ins>
      <w:r>
        <w:rPr>
          <w:rFonts w:hint="eastAsia" w:ascii="宋体" w:hAnsi="宋体" w:cs="宋体"/>
          <w:color w:val="auto"/>
          <w:spacing w:val="10"/>
          <w:sz w:val="24"/>
          <w:lang w:val="en-US" w:eastAsia="zh-CN"/>
        </w:rPr>
        <w:t>我司投标保证金（如有）、</w:t>
      </w:r>
      <w:r>
        <w:rPr>
          <w:rFonts w:hint="eastAsia" w:ascii="宋体" w:hAnsi="宋体" w:cs="宋体"/>
          <w:color w:val="auto"/>
          <w:spacing w:val="10"/>
          <w:sz w:val="24"/>
          <w:highlight w:val="none"/>
        </w:rPr>
        <w:t>另选中标单位，同时我司按</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的规定赔偿贵司由此遭受的一切损失。</w:t>
      </w:r>
    </w:p>
    <w:p w14:paraId="6AAC13D2">
      <w:pPr>
        <w:pStyle w:val="7"/>
        <w:spacing w:line="360" w:lineRule="auto"/>
        <w:ind w:left="0"/>
        <w:textAlignment w:val="baseline"/>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 xml:space="preserve">    </w:t>
      </w:r>
      <w:r>
        <w:rPr>
          <w:rFonts w:hint="eastAsia" w:ascii="宋体" w:hAnsi="宋体" w:eastAsia="宋体" w:cs="宋体"/>
          <w:color w:val="auto"/>
          <w:spacing w:val="10"/>
          <w:sz w:val="24"/>
          <w:highlight w:val="none"/>
          <w:lang w:eastAsia="zh-CN"/>
        </w:rPr>
        <w:t>报价</w:t>
      </w:r>
      <w:r>
        <w:rPr>
          <w:rFonts w:hint="eastAsia" w:ascii="宋体" w:hAnsi="宋体" w:eastAsia="宋体" w:cs="宋体"/>
          <w:color w:val="auto"/>
          <w:spacing w:val="10"/>
          <w:sz w:val="24"/>
          <w:highlight w:val="none"/>
        </w:rPr>
        <w:t>单位（盖章）：</w:t>
      </w:r>
      <w:r>
        <w:rPr>
          <w:rFonts w:hint="eastAsia" w:ascii="宋体" w:hAnsi="宋体" w:eastAsia="宋体" w:cs="宋体"/>
          <w:color w:val="auto"/>
          <w:spacing w:val="10"/>
          <w:sz w:val="24"/>
          <w:highlight w:val="none"/>
          <w:u w:val="single"/>
        </w:rPr>
        <w:t xml:space="preserve">                      </w:t>
      </w:r>
    </w:p>
    <w:p w14:paraId="0CC67C35">
      <w:pPr>
        <w:pStyle w:val="7"/>
        <w:spacing w:line="360" w:lineRule="auto"/>
        <w:ind w:left="0"/>
        <w:textAlignment w:val="baseline"/>
        <w:rPr>
          <w:rFonts w:hint="eastAsia" w:ascii="宋体" w:hAnsi="宋体" w:eastAsia="宋体" w:cs="宋体"/>
          <w:color w:val="auto"/>
          <w:spacing w:val="10"/>
          <w:sz w:val="24"/>
          <w:highlight w:val="none"/>
          <w:u w:val="single"/>
        </w:rPr>
      </w:pPr>
      <w:r>
        <w:rPr>
          <w:rFonts w:hint="eastAsia" w:ascii="宋体" w:hAnsi="宋体" w:eastAsia="宋体" w:cs="宋体"/>
          <w:color w:val="auto"/>
          <w:spacing w:val="10"/>
          <w:sz w:val="24"/>
          <w:highlight w:val="none"/>
        </w:rPr>
        <w:t xml:space="preserve">    营业执照编号：</w:t>
      </w:r>
      <w:r>
        <w:rPr>
          <w:rFonts w:hint="eastAsia" w:ascii="宋体" w:hAnsi="宋体" w:eastAsia="宋体" w:cs="宋体"/>
          <w:color w:val="auto"/>
          <w:spacing w:val="10"/>
          <w:sz w:val="24"/>
          <w:highlight w:val="none"/>
          <w:u w:val="single"/>
        </w:rPr>
        <w:t xml:space="preserve">                         </w:t>
      </w:r>
    </w:p>
    <w:p w14:paraId="3820CB4A">
      <w:pPr>
        <w:pStyle w:val="7"/>
        <w:tabs>
          <w:tab w:val="left" w:pos="567"/>
        </w:tabs>
        <w:snapToGrid w:val="0"/>
        <w:spacing w:line="360" w:lineRule="auto"/>
        <w:ind w:left="-180"/>
        <w:textAlignment w:val="baseline"/>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 xml:space="preserve">     注册地址：</w:t>
      </w:r>
      <w:r>
        <w:rPr>
          <w:rFonts w:hint="eastAsia" w:ascii="宋体" w:hAnsi="宋体" w:eastAsia="宋体" w:cs="宋体"/>
          <w:color w:val="auto"/>
          <w:spacing w:val="10"/>
          <w:sz w:val="24"/>
          <w:highlight w:val="none"/>
          <w:u w:val="single"/>
        </w:rPr>
        <w:t xml:space="preserve">                             </w:t>
      </w:r>
    </w:p>
    <w:p w14:paraId="4CB4F0FB">
      <w:pPr>
        <w:pStyle w:val="7"/>
        <w:spacing w:line="360" w:lineRule="auto"/>
        <w:ind w:left="540"/>
        <w:textAlignment w:val="baseline"/>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法定代表人或委托代理人</w:t>
      </w:r>
    </w:p>
    <w:p w14:paraId="07182037">
      <w:pPr>
        <w:pStyle w:val="7"/>
        <w:spacing w:line="360" w:lineRule="auto"/>
        <w:ind w:left="540"/>
        <w:textAlignment w:val="baseline"/>
        <w:rPr>
          <w:rFonts w:hint="eastAsia" w:ascii="宋体" w:hAnsi="宋体" w:eastAsia="宋体" w:cs="宋体"/>
          <w:color w:val="auto"/>
          <w:spacing w:val="10"/>
          <w:sz w:val="24"/>
          <w:highlight w:val="none"/>
          <w:u w:val="single"/>
        </w:rPr>
      </w:pPr>
      <w:r>
        <w:rPr>
          <w:rFonts w:hint="eastAsia" w:ascii="宋体" w:hAnsi="宋体" w:eastAsia="宋体" w:cs="宋体"/>
          <w:color w:val="auto"/>
          <w:spacing w:val="10"/>
          <w:sz w:val="24"/>
          <w:highlight w:val="none"/>
        </w:rPr>
        <w:t>签        字：</w:t>
      </w:r>
      <w:r>
        <w:rPr>
          <w:rFonts w:hint="eastAsia" w:ascii="宋体" w:hAnsi="宋体" w:eastAsia="宋体" w:cs="宋体"/>
          <w:color w:val="auto"/>
          <w:spacing w:val="10"/>
          <w:sz w:val="24"/>
          <w:highlight w:val="none"/>
          <w:u w:val="single"/>
        </w:rPr>
        <w:t xml:space="preserve">                        </w:t>
      </w:r>
    </w:p>
    <w:p w14:paraId="242C6918">
      <w:pPr>
        <w:pStyle w:val="7"/>
        <w:spacing w:line="360" w:lineRule="auto"/>
        <w:ind w:left="540"/>
        <w:textAlignment w:val="baseline"/>
        <w:rPr>
          <w:rFonts w:hint="eastAsia" w:ascii="宋体" w:hAnsi="宋体" w:eastAsia="宋体" w:cs="宋体"/>
          <w:color w:val="auto"/>
          <w:spacing w:val="10"/>
          <w:sz w:val="24"/>
          <w:highlight w:val="none"/>
          <w:u w:val="single"/>
        </w:rPr>
      </w:pPr>
      <w:r>
        <w:rPr>
          <w:rFonts w:hint="eastAsia" w:ascii="宋体" w:hAnsi="宋体" w:eastAsia="宋体" w:cs="宋体"/>
          <w:color w:val="auto"/>
          <w:spacing w:val="10"/>
          <w:sz w:val="24"/>
          <w:highlight w:val="none"/>
        </w:rPr>
        <w:t>姓 名（正楷）：</w:t>
      </w:r>
      <w:r>
        <w:rPr>
          <w:rFonts w:hint="eastAsia" w:ascii="宋体" w:hAnsi="宋体" w:eastAsia="宋体" w:cs="宋体"/>
          <w:color w:val="auto"/>
          <w:spacing w:val="10"/>
          <w:sz w:val="24"/>
          <w:highlight w:val="none"/>
        </w:rPr>
        <w:tab/>
      </w:r>
      <w:r>
        <w:rPr>
          <w:rFonts w:hint="eastAsia" w:ascii="宋体" w:hAnsi="宋体" w:eastAsia="宋体" w:cs="宋体"/>
          <w:color w:val="auto"/>
          <w:spacing w:val="10"/>
          <w:sz w:val="24"/>
          <w:highlight w:val="none"/>
          <w:u w:val="single"/>
        </w:rPr>
        <w:t xml:space="preserve">                        </w:t>
      </w:r>
    </w:p>
    <w:p w14:paraId="5C489A0D">
      <w:pPr>
        <w:pStyle w:val="7"/>
        <w:spacing w:line="360" w:lineRule="auto"/>
        <w:ind w:left="540"/>
        <w:textAlignment w:val="baseline"/>
        <w:rPr>
          <w:rFonts w:hint="eastAsia" w:ascii="宋体" w:hAnsi="宋体" w:eastAsia="宋体" w:cs="宋体"/>
          <w:color w:val="auto"/>
          <w:spacing w:val="10"/>
          <w:sz w:val="24"/>
          <w:highlight w:val="none"/>
          <w:u w:val="single"/>
        </w:rPr>
      </w:pPr>
      <w:r>
        <w:rPr>
          <w:rFonts w:hint="eastAsia" w:ascii="宋体" w:hAnsi="宋体" w:eastAsia="宋体" w:cs="宋体"/>
          <w:color w:val="auto"/>
          <w:spacing w:val="10"/>
          <w:sz w:val="24"/>
          <w:highlight w:val="none"/>
        </w:rPr>
        <w:t>职        务：</w:t>
      </w:r>
      <w:r>
        <w:rPr>
          <w:rFonts w:hint="eastAsia" w:ascii="宋体" w:hAnsi="宋体" w:eastAsia="宋体" w:cs="宋体"/>
          <w:color w:val="auto"/>
          <w:spacing w:val="10"/>
          <w:sz w:val="24"/>
          <w:highlight w:val="none"/>
          <w:u w:val="single"/>
        </w:rPr>
        <w:t xml:space="preserve">                        </w:t>
      </w:r>
    </w:p>
    <w:p w14:paraId="1C6E31EB">
      <w:pPr>
        <w:pStyle w:val="7"/>
        <w:spacing w:line="360" w:lineRule="auto"/>
        <w:ind w:left="540"/>
        <w:textAlignment w:val="baseline"/>
        <w:rPr>
          <w:rFonts w:hint="eastAsia" w:ascii="宋体" w:hAnsi="宋体" w:eastAsia="宋体" w:cs="宋体"/>
          <w:color w:val="auto"/>
          <w:spacing w:val="10"/>
          <w:sz w:val="24"/>
          <w:highlight w:val="none"/>
        </w:rPr>
      </w:pPr>
      <w:r>
        <w:rPr>
          <w:rFonts w:hint="eastAsia" w:ascii="宋体" w:hAnsi="宋体" w:eastAsia="宋体" w:cs="宋体"/>
          <w:color w:val="auto"/>
          <w:spacing w:val="10"/>
          <w:sz w:val="24"/>
          <w:highlight w:val="none"/>
        </w:rPr>
        <w:t>日        期：</w:t>
      </w:r>
      <w:r>
        <w:rPr>
          <w:rFonts w:hint="eastAsia" w:ascii="宋体" w:hAnsi="宋体" w:eastAsia="宋体" w:cs="宋体"/>
          <w:color w:val="auto"/>
          <w:spacing w:val="10"/>
          <w:sz w:val="24"/>
          <w:highlight w:val="none"/>
          <w:u w:val="single"/>
        </w:rPr>
        <w:t xml:space="preserve">                         </w:t>
      </w:r>
    </w:p>
    <w:p w14:paraId="20A77310">
      <w:pPr>
        <w:numPr>
          <w:ilvl w:val="0"/>
          <w:numId w:val="0"/>
        </w:numPr>
        <w:spacing w:line="360" w:lineRule="auto"/>
        <w:jc w:val="center"/>
        <w:rPr>
          <w:rFonts w:hint="eastAsia" w:ascii="宋体" w:hAnsi="宋体" w:eastAsia="宋体" w:cs="宋体"/>
          <w:color w:val="auto"/>
          <w:sz w:val="24"/>
          <w:highlight w:val="none"/>
          <w:lang w:val="en-US" w:eastAsia="zh-CN"/>
        </w:rPr>
      </w:pPr>
    </w:p>
    <w:p w14:paraId="36206CC6">
      <w:pPr>
        <w:numPr>
          <w:ilvl w:val="0"/>
          <w:numId w:val="0"/>
        </w:numPr>
        <w:spacing w:line="360" w:lineRule="auto"/>
        <w:jc w:val="center"/>
        <w:rPr>
          <w:rFonts w:hint="eastAsia"/>
          <w:sz w:val="24"/>
          <w:szCs w:val="24"/>
          <w:highlight w:val="none"/>
          <w:lang w:val="en-US" w:eastAsia="zh-CN"/>
        </w:rPr>
      </w:pPr>
      <w:r>
        <w:rPr>
          <w:rFonts w:hint="eastAsia" w:ascii="宋体" w:hAnsi="宋体" w:eastAsia="宋体" w:cs="宋体"/>
          <w:color w:val="auto"/>
          <w:sz w:val="24"/>
          <w:highlight w:val="none"/>
          <w:lang w:val="en-US" w:eastAsia="zh-CN"/>
        </w:rPr>
        <w:t>附：</w:t>
      </w:r>
      <w:r>
        <w:rPr>
          <w:rFonts w:hint="eastAsia" w:ascii="宋体" w:hAnsi="宋体" w:eastAsia="宋体" w:cs="宋体"/>
          <w:color w:val="auto"/>
          <w:sz w:val="24"/>
          <w:szCs w:val="24"/>
          <w:highlight w:val="none"/>
          <w:lang w:val="en-US" w:eastAsia="zh-CN"/>
        </w:rPr>
        <w:t>《法定代表人资格证明书》</w:t>
      </w:r>
      <w:r>
        <w:rPr>
          <w:rFonts w:hint="eastAsia"/>
          <w:sz w:val="24"/>
          <w:szCs w:val="24"/>
          <w:highlight w:val="none"/>
          <w:lang w:val="en-US" w:eastAsia="zh-CN"/>
        </w:rPr>
        <w:t>《报价清单》</w:t>
      </w:r>
    </w:p>
    <w:p w14:paraId="7321FCA2">
      <w:pPr>
        <w:numPr>
          <w:ilvl w:val="0"/>
          <w:numId w:val="0"/>
        </w:numPr>
        <w:spacing w:line="360" w:lineRule="auto"/>
        <w:jc w:val="right"/>
        <w:rPr>
          <w:rFonts w:hint="default"/>
          <w:highlight w:val="none"/>
          <w:lang w:val="en-US" w:eastAsia="zh-CN"/>
        </w:rPr>
      </w:pPr>
      <w:r>
        <w:rPr>
          <w:rFonts w:hint="default"/>
          <w:highlight w:val="none"/>
          <w:lang w:val="en-US" w:eastAsia="zh-CN"/>
        </w:rPr>
        <w:br w:type="page"/>
      </w:r>
      <w:r>
        <w:rPr>
          <w:rFonts w:hint="eastAsia" w:ascii="宋体" w:hAnsi="宋体" w:eastAsia="宋体" w:cs="宋体"/>
          <w:sz w:val="24"/>
          <w:szCs w:val="24"/>
          <w:highlight w:val="none"/>
          <w:lang w:val="en-US" w:eastAsia="zh-CN"/>
        </w:rPr>
        <w:t>附件2</w:t>
      </w:r>
    </w:p>
    <w:p w14:paraId="2C3E79A9">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544189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A0FA094">
            <w:pPr>
              <w:shd w:val="clear" w:color="auto" w:fill="auto"/>
              <w:spacing w:line="360" w:lineRule="auto"/>
              <w:jc w:val="center"/>
              <w:rPr>
                <w:rFonts w:hint="eastAsia" w:ascii="宋体" w:hAnsi="宋体" w:eastAsia="宋体" w:cs="宋体"/>
                <w:color w:val="auto"/>
                <w:sz w:val="21"/>
                <w:szCs w:val="21"/>
                <w:highlight w:val="none"/>
                <w:lang w:val="zh-CN"/>
              </w:rPr>
            </w:pPr>
            <w:ins w:id="74" w:author="小林" w:date="2025-06-09T23:53:42Z">
              <w:r>
                <w:rPr>
                  <w:rFonts w:hint="eastAsia" w:ascii="宋体" w:hAnsi="宋体" w:eastAsia="宋体" w:cs="宋体"/>
                  <w:color w:val="auto"/>
                  <w:sz w:val="21"/>
                  <w:szCs w:val="21"/>
                  <w:highlight w:val="none"/>
                  <w:lang w:val="en-US" w:eastAsia="zh-CN"/>
                </w:rPr>
                <w:t>招采</w:t>
              </w:r>
            </w:ins>
            <w:ins w:id="75" w:author="小林" w:date="2025-06-09T23:53:43Z">
              <w:r>
                <w:rPr>
                  <w:rFonts w:hint="eastAsia" w:ascii="宋体" w:hAnsi="宋体" w:eastAsia="宋体" w:cs="宋体"/>
                  <w:color w:val="auto"/>
                  <w:sz w:val="21"/>
                  <w:szCs w:val="21"/>
                  <w:highlight w:val="none"/>
                  <w:lang w:val="en-US" w:eastAsia="zh-CN"/>
                </w:rPr>
                <w:t>文件</w:t>
              </w:r>
            </w:ins>
            <w:r>
              <w:rPr>
                <w:rFonts w:hint="eastAsia" w:ascii="宋体" w:hAnsi="宋体" w:eastAsia="宋体" w:cs="宋体"/>
                <w:color w:val="auto"/>
                <w:sz w:val="21"/>
                <w:szCs w:val="21"/>
                <w:highlight w:val="none"/>
                <w:lang w:val="zh-CN"/>
              </w:rPr>
              <w:t>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4A5CC226">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2B46A38D">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6FFE694A">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46FD80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68A7843D">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44C6C7D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D5239D7">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2DFAA9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F6D4FAF">
            <w:pPr>
              <w:shd w:val="clear" w:color="auto" w:fill="auto"/>
              <w:spacing w:line="360" w:lineRule="auto"/>
              <w:rPr>
                <w:rFonts w:hint="eastAsia" w:ascii="宋体" w:hAnsi="宋体" w:eastAsia="宋体" w:cs="宋体"/>
                <w:b/>
                <w:color w:val="auto"/>
                <w:highlight w:val="none"/>
                <w:lang w:val="zh-CN"/>
              </w:rPr>
            </w:pPr>
          </w:p>
        </w:tc>
      </w:tr>
      <w:tr w14:paraId="7B65842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6285525D">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901CB6A">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07D5D57">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02FE8A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43BD6D0">
            <w:pPr>
              <w:shd w:val="clear" w:color="auto" w:fill="auto"/>
              <w:spacing w:line="360" w:lineRule="auto"/>
              <w:rPr>
                <w:rFonts w:hint="eastAsia" w:ascii="宋体" w:hAnsi="宋体" w:eastAsia="宋体" w:cs="宋体"/>
                <w:b/>
                <w:color w:val="auto"/>
                <w:highlight w:val="none"/>
                <w:lang w:val="zh-CN"/>
              </w:rPr>
            </w:pPr>
          </w:p>
        </w:tc>
      </w:tr>
      <w:tr w14:paraId="428EE5E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4C9FBE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5DE813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8D45D9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3137E9B">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14502E4">
            <w:pPr>
              <w:shd w:val="clear" w:color="auto" w:fill="auto"/>
              <w:spacing w:line="360" w:lineRule="auto"/>
              <w:rPr>
                <w:rFonts w:hint="eastAsia" w:ascii="宋体" w:hAnsi="宋体" w:eastAsia="宋体" w:cs="宋体"/>
                <w:b/>
                <w:color w:val="auto"/>
                <w:highlight w:val="none"/>
                <w:lang w:val="zh-CN"/>
              </w:rPr>
            </w:pPr>
          </w:p>
        </w:tc>
      </w:tr>
      <w:tr w14:paraId="69D40EF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4BF2FA1">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3CA1C3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D1743B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2D834F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EC6CDDC">
            <w:pPr>
              <w:shd w:val="clear" w:color="auto" w:fill="auto"/>
              <w:spacing w:line="360" w:lineRule="auto"/>
              <w:rPr>
                <w:rFonts w:hint="eastAsia" w:ascii="宋体" w:hAnsi="宋体" w:eastAsia="宋体" w:cs="宋体"/>
                <w:b/>
                <w:color w:val="auto"/>
                <w:highlight w:val="none"/>
                <w:lang w:val="zh-CN"/>
              </w:rPr>
            </w:pPr>
          </w:p>
        </w:tc>
      </w:tr>
      <w:tr w14:paraId="046467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C136EEB">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1FC9E4C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90771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85FC48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BF99B8E">
            <w:pPr>
              <w:shd w:val="clear" w:color="auto" w:fill="auto"/>
              <w:spacing w:line="360" w:lineRule="auto"/>
              <w:rPr>
                <w:rFonts w:hint="eastAsia" w:ascii="宋体" w:hAnsi="宋体" w:eastAsia="宋体" w:cs="宋体"/>
                <w:b/>
                <w:color w:val="auto"/>
                <w:highlight w:val="none"/>
                <w:lang w:val="zh-CN"/>
              </w:rPr>
            </w:pPr>
          </w:p>
        </w:tc>
      </w:tr>
      <w:tr w14:paraId="310891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02484A7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3FD202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B92BC1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00D656C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289CA8">
            <w:pPr>
              <w:shd w:val="clear" w:color="auto" w:fill="auto"/>
              <w:spacing w:line="360" w:lineRule="auto"/>
              <w:rPr>
                <w:rFonts w:hint="eastAsia" w:ascii="宋体" w:hAnsi="宋体" w:eastAsia="宋体" w:cs="宋体"/>
                <w:b/>
                <w:color w:val="auto"/>
                <w:highlight w:val="none"/>
                <w:lang w:val="zh-CN"/>
              </w:rPr>
            </w:pPr>
          </w:p>
        </w:tc>
      </w:tr>
      <w:tr w14:paraId="363C56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64AC7951">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3F354C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915891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E96E350">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BD754E0">
            <w:pPr>
              <w:shd w:val="clear" w:color="auto" w:fill="auto"/>
              <w:spacing w:line="360" w:lineRule="auto"/>
              <w:rPr>
                <w:rFonts w:hint="eastAsia" w:ascii="宋体" w:hAnsi="宋体" w:eastAsia="宋体" w:cs="宋体"/>
                <w:b/>
                <w:color w:val="auto"/>
                <w:highlight w:val="none"/>
                <w:lang w:val="zh-CN"/>
              </w:rPr>
            </w:pPr>
          </w:p>
        </w:tc>
      </w:tr>
      <w:tr w14:paraId="56B679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144239B2">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98A858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24A8EE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1F8EF5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2F2EA6C1">
            <w:pPr>
              <w:shd w:val="clear" w:color="auto" w:fill="auto"/>
              <w:spacing w:line="360" w:lineRule="auto"/>
              <w:rPr>
                <w:rFonts w:hint="eastAsia" w:ascii="宋体" w:hAnsi="宋体" w:eastAsia="宋体" w:cs="宋体"/>
                <w:b/>
                <w:color w:val="auto"/>
                <w:highlight w:val="none"/>
                <w:lang w:val="zh-CN"/>
              </w:rPr>
            </w:pPr>
          </w:p>
        </w:tc>
      </w:tr>
      <w:tr w14:paraId="5D0A3E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5C422A0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A334A15">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E2BEFE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02DCB0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D4300A8">
            <w:pPr>
              <w:shd w:val="clear" w:color="auto" w:fill="auto"/>
              <w:spacing w:line="360" w:lineRule="auto"/>
              <w:rPr>
                <w:rFonts w:hint="eastAsia" w:ascii="宋体" w:hAnsi="宋体" w:eastAsia="宋体" w:cs="宋体"/>
                <w:b/>
                <w:color w:val="auto"/>
                <w:highlight w:val="none"/>
                <w:lang w:val="zh-CN"/>
              </w:rPr>
            </w:pPr>
          </w:p>
        </w:tc>
      </w:tr>
      <w:tr w14:paraId="7FC7CE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688B3A14">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3B68F55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8C4D80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A1956F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EEBDBB8">
            <w:pPr>
              <w:shd w:val="clear" w:color="auto" w:fill="auto"/>
              <w:spacing w:line="360" w:lineRule="auto"/>
              <w:rPr>
                <w:rFonts w:hint="eastAsia" w:ascii="宋体" w:hAnsi="宋体" w:eastAsia="宋体" w:cs="宋体"/>
                <w:b/>
                <w:color w:val="auto"/>
                <w:highlight w:val="none"/>
                <w:lang w:val="zh-CN"/>
              </w:rPr>
            </w:pPr>
          </w:p>
        </w:tc>
      </w:tr>
      <w:tr w14:paraId="4225C2F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1DD1E18">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EA9EE05">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84DCF08">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337705C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9FBC1A7">
            <w:pPr>
              <w:shd w:val="clear" w:color="auto" w:fill="auto"/>
              <w:spacing w:line="360" w:lineRule="auto"/>
              <w:rPr>
                <w:rFonts w:hint="eastAsia" w:ascii="宋体" w:hAnsi="宋体" w:eastAsia="宋体" w:cs="宋体"/>
                <w:b/>
                <w:color w:val="auto"/>
                <w:highlight w:val="none"/>
                <w:lang w:val="zh-CN"/>
              </w:rPr>
            </w:pPr>
          </w:p>
        </w:tc>
      </w:tr>
      <w:tr w14:paraId="05FA49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537E419">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8FD28F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381CB748">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192EA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1027868">
            <w:pPr>
              <w:shd w:val="clear" w:color="auto" w:fill="auto"/>
              <w:spacing w:line="360" w:lineRule="auto"/>
              <w:rPr>
                <w:rFonts w:hint="eastAsia" w:ascii="宋体" w:hAnsi="宋体" w:eastAsia="宋体" w:cs="宋体"/>
                <w:b/>
                <w:color w:val="auto"/>
                <w:highlight w:val="none"/>
                <w:lang w:val="zh-CN"/>
              </w:rPr>
            </w:pPr>
          </w:p>
        </w:tc>
      </w:tr>
      <w:tr w14:paraId="0E44D1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5F168C6D">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5FA3303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2CDA90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973D980">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E07AA14">
            <w:pPr>
              <w:shd w:val="clear" w:color="auto" w:fill="auto"/>
              <w:spacing w:line="360" w:lineRule="auto"/>
              <w:rPr>
                <w:rFonts w:hint="eastAsia" w:ascii="宋体" w:hAnsi="宋体" w:eastAsia="宋体" w:cs="宋体"/>
                <w:b/>
                <w:color w:val="auto"/>
                <w:highlight w:val="none"/>
                <w:lang w:val="zh-CN"/>
              </w:rPr>
            </w:pPr>
          </w:p>
        </w:tc>
      </w:tr>
      <w:tr w14:paraId="1AB282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00D9841E">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285030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244BD9E">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A4F2FB0">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75CB72">
            <w:pPr>
              <w:shd w:val="clear" w:color="auto" w:fill="auto"/>
              <w:spacing w:line="360" w:lineRule="auto"/>
              <w:rPr>
                <w:rFonts w:hint="eastAsia" w:ascii="宋体" w:hAnsi="宋体" w:eastAsia="宋体" w:cs="宋体"/>
                <w:b/>
                <w:color w:val="auto"/>
                <w:highlight w:val="none"/>
                <w:lang w:val="zh-CN"/>
              </w:rPr>
            </w:pPr>
          </w:p>
        </w:tc>
      </w:tr>
      <w:tr w14:paraId="21E2D1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6EDAFC3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AD3804A">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9C279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970304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F6B6619">
            <w:pPr>
              <w:shd w:val="clear" w:color="auto" w:fill="auto"/>
              <w:spacing w:line="360" w:lineRule="auto"/>
              <w:rPr>
                <w:rFonts w:hint="eastAsia" w:ascii="宋体" w:hAnsi="宋体" w:eastAsia="宋体" w:cs="宋体"/>
                <w:b/>
                <w:color w:val="auto"/>
                <w:highlight w:val="none"/>
                <w:lang w:val="zh-CN"/>
              </w:rPr>
            </w:pPr>
          </w:p>
        </w:tc>
      </w:tr>
      <w:tr w14:paraId="71AE73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3C487069">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DFC1088">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EC8343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D5AE2F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B1533E7">
            <w:pPr>
              <w:shd w:val="clear" w:color="auto" w:fill="auto"/>
              <w:spacing w:line="360" w:lineRule="auto"/>
              <w:rPr>
                <w:rFonts w:hint="eastAsia" w:ascii="宋体" w:hAnsi="宋体" w:eastAsia="宋体" w:cs="宋体"/>
                <w:b/>
                <w:color w:val="auto"/>
                <w:highlight w:val="none"/>
                <w:lang w:val="zh-CN"/>
              </w:rPr>
            </w:pPr>
          </w:p>
        </w:tc>
      </w:tr>
    </w:tbl>
    <w:p w14:paraId="40B8A21E">
      <w:pPr>
        <w:shd w:val="clear" w:color="auto" w:fill="auto"/>
        <w:rPr>
          <w:rFonts w:hint="eastAsia" w:ascii="宋体" w:hAnsi="宋体" w:eastAsia="宋体" w:cs="宋体"/>
          <w:color w:val="auto"/>
          <w:sz w:val="24"/>
          <w:highlight w:val="none"/>
          <w:lang w:val="zh-CN"/>
        </w:rPr>
      </w:pPr>
    </w:p>
    <w:p w14:paraId="5A6F6B8B">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75245972">
      <w:pPr>
        <w:shd w:val="clear" w:color="auto" w:fill="auto"/>
        <w:rPr>
          <w:rFonts w:hint="eastAsia" w:ascii="宋体" w:hAnsi="宋体" w:eastAsia="宋体" w:cs="宋体"/>
          <w:color w:val="auto"/>
          <w:sz w:val="24"/>
          <w:highlight w:val="none"/>
          <w:lang w:eastAsia="zh-CN"/>
        </w:rPr>
      </w:pPr>
    </w:p>
    <w:p w14:paraId="3E6313B6">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54283088">
      <w:pPr>
        <w:shd w:val="clear" w:color="auto" w:fill="auto"/>
        <w:rPr>
          <w:rFonts w:hint="eastAsia" w:ascii="宋体" w:hAnsi="宋体" w:eastAsia="宋体" w:cs="宋体"/>
          <w:color w:val="auto"/>
          <w:sz w:val="24"/>
          <w:highlight w:val="none"/>
        </w:rPr>
      </w:pPr>
    </w:p>
    <w:p w14:paraId="02AB8A7D">
      <w:pPr>
        <w:shd w:val="clear" w:color="auto" w:fill="auto"/>
        <w:rPr>
          <w:rFonts w:hint="eastAsia" w:ascii="宋体" w:hAnsi="宋体" w:eastAsia="宋体" w:cs="宋体"/>
          <w:color w:val="auto"/>
          <w:sz w:val="24"/>
          <w:highlight w:val="none"/>
        </w:rPr>
      </w:pPr>
    </w:p>
    <w:p w14:paraId="426CAEA6">
      <w:pPr>
        <w:shd w:val="clear" w:color="auto" w:fill="auto"/>
        <w:rPr>
          <w:rFonts w:hint="eastAsia" w:ascii="宋体" w:hAnsi="宋体" w:eastAsia="宋体" w:cs="宋体"/>
          <w:color w:val="auto"/>
          <w:sz w:val="24"/>
          <w:highlight w:val="none"/>
        </w:rPr>
      </w:pPr>
    </w:p>
    <w:p w14:paraId="14720C50">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53B28966">
      <w:pPr>
        <w:shd w:val="clear" w:color="auto" w:fill="auto"/>
        <w:ind w:left="0" w:leftChars="0" w:firstLine="0" w:firstLineChars="0"/>
        <w:jc w:val="both"/>
        <w:rPr>
          <w:rFonts w:hint="eastAsia" w:ascii="宋体" w:hAnsi="宋体" w:eastAsia="宋体" w:cs="宋体"/>
          <w:color w:val="auto"/>
          <w:sz w:val="24"/>
          <w:highlight w:val="none"/>
          <w:lang w:eastAsia="zh-CN"/>
        </w:rPr>
      </w:pPr>
    </w:p>
    <w:p w14:paraId="38C7A3C9">
      <w:pPr>
        <w:pStyle w:val="11"/>
        <w:spacing w:before="0" w:beforeLines="0" w:beforeAutospacing="0" w:after="0" w:afterLines="0" w:afterAutospacing="0"/>
        <w:jc w:val="right"/>
        <w:rPr>
          <w:rFonts w:hint="default"/>
          <w:highlight w:val="none"/>
          <w:lang w:val="en-US" w:eastAsia="zh-CN"/>
        </w:rPr>
      </w:pPr>
      <w:r>
        <w:rPr>
          <w:rFonts w:hint="default"/>
          <w:highlight w:val="none"/>
          <w:lang w:val="en-US" w:eastAsia="zh-CN"/>
        </w:rPr>
        <w:br w:type="page"/>
      </w:r>
      <w:r>
        <w:rPr>
          <w:rFonts w:hint="eastAsia"/>
          <w:highlight w:val="none"/>
          <w:lang w:val="en-US" w:eastAsia="zh-CN"/>
        </w:rPr>
        <w:t>附件3</w:t>
      </w:r>
    </w:p>
    <w:p w14:paraId="58D5E895">
      <w:pPr>
        <w:pStyle w:val="11"/>
        <w:spacing w:before="0" w:beforeLines="0" w:beforeAutospacing="0" w:after="0" w:afterLines="0" w:afterAutospacing="0"/>
        <w:jc w:val="center"/>
        <w:rPr>
          <w:rFonts w:hint="eastAsia" w:ascii="宋体" w:hAnsi="宋体" w:eastAsia="宋体" w:cs="宋体"/>
          <w:b/>
          <w:color w:val="auto"/>
          <w:sz w:val="30"/>
          <w:highlight w:val="none"/>
        </w:rPr>
      </w:pPr>
    </w:p>
    <w:p w14:paraId="012CBDEF">
      <w:pPr>
        <w:spacing w:line="360" w:lineRule="auto"/>
        <w:jc w:val="right"/>
        <w:rPr>
          <w:rFonts w:hint="default"/>
          <w:highlight w:val="none"/>
          <w:lang w:val="en-US" w:eastAsia="zh-CN"/>
        </w:rPr>
      </w:pPr>
    </w:p>
    <w:p w14:paraId="742677E6">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21A7C0C9">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b/>
          <w:bCs/>
          <w:sz w:val="24"/>
          <w:u w:val="single"/>
          <w:lang w:val="en-US" w:eastAsia="zh-CN"/>
        </w:rPr>
        <w:t>东莞市常平镇环保专业基地洗水、印花污水处理厂-3号水池、配水井钢筋作业工程</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119555FB">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37CBA63C">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0D6F8F1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540A6777">
      <w:pPr>
        <w:spacing w:line="360" w:lineRule="auto"/>
        <w:rPr>
          <w:rFonts w:hint="eastAsia" w:ascii="宋体" w:hAnsi="宋体"/>
          <w:color w:val="auto"/>
          <w:sz w:val="24"/>
          <w:szCs w:val="24"/>
        </w:rPr>
      </w:pPr>
    </w:p>
    <w:p w14:paraId="7A8F3B62">
      <w:pPr>
        <w:spacing w:after="360" w:line="264" w:lineRule="auto"/>
        <w:rPr>
          <w:sz w:val="24"/>
          <w:lang w:val="en-US"/>
        </w:rPr>
      </w:pPr>
      <w:r>
        <w:rPr>
          <w:sz w:val="24"/>
        </w:rPr>
        <w:t>委托人：</w:t>
      </w:r>
      <w:r>
        <w:rPr>
          <w:rFonts w:hint="eastAsia"/>
          <w:sz w:val="24"/>
          <w:lang w:val="en-US"/>
        </w:rPr>
        <w:t xml:space="preserve">                       公司/（组织）【公章】</w:t>
      </w:r>
    </w:p>
    <w:p w14:paraId="1BDC5534">
      <w:pPr>
        <w:spacing w:after="360" w:line="264" w:lineRule="auto"/>
        <w:rPr>
          <w:sz w:val="24"/>
          <w:lang w:val="en-US"/>
        </w:rPr>
      </w:pPr>
      <w:r>
        <w:rPr>
          <w:rFonts w:hint="eastAsia"/>
          <w:sz w:val="24"/>
          <w:lang w:val="en-US"/>
        </w:rPr>
        <w:t xml:space="preserve">法定代表人/负责人（签名）：                              </w:t>
      </w:r>
    </w:p>
    <w:p w14:paraId="6D16754F">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33D9DFEF">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20F32605">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39FF2A44">
      <w:pPr>
        <w:spacing w:line="360" w:lineRule="auto"/>
        <w:rPr>
          <w:rFonts w:hint="eastAsia" w:ascii="宋体" w:hAnsi="宋体"/>
          <w:color w:val="auto"/>
          <w:sz w:val="24"/>
          <w:szCs w:val="24"/>
        </w:rPr>
      </w:pPr>
    </w:p>
    <w:p w14:paraId="4E75C295">
      <w:pPr>
        <w:spacing w:line="360" w:lineRule="auto"/>
        <w:rPr>
          <w:rFonts w:hint="eastAsia" w:ascii="宋体" w:hAnsi="宋体"/>
          <w:color w:val="auto"/>
          <w:sz w:val="24"/>
          <w:szCs w:val="24"/>
          <w:highlight w:val="none"/>
        </w:rPr>
      </w:pPr>
    </w:p>
    <w:p w14:paraId="195C69F8">
      <w:pPr>
        <w:spacing w:line="360" w:lineRule="auto"/>
        <w:rPr>
          <w:rFonts w:hint="eastAsia" w:ascii="宋体" w:hAnsi="宋体"/>
          <w:color w:val="auto"/>
          <w:sz w:val="24"/>
          <w:szCs w:val="24"/>
          <w:highlight w:val="none"/>
        </w:rPr>
      </w:pPr>
    </w:p>
    <w:p w14:paraId="6541746E">
      <w:pPr>
        <w:spacing w:line="360" w:lineRule="auto"/>
        <w:jc w:val="center"/>
        <w:rPr>
          <w:rFonts w:hint="eastAsia" w:ascii="宋体" w:hAnsi="宋体"/>
          <w:color w:val="auto"/>
          <w:sz w:val="24"/>
          <w:szCs w:val="24"/>
          <w:highlight w:val="none"/>
        </w:rPr>
      </w:pPr>
      <w:r>
        <w:rPr>
          <w:rFonts w:hint="eastAsia" w:ascii="宋体" w:hAnsi="宋体"/>
          <w:color w:val="auto"/>
          <w:sz w:val="24"/>
          <w:szCs w:val="24"/>
          <w:highlight w:val="none"/>
        </w:rPr>
        <w:t>（身份证复印件粘贴处）</w:t>
      </w:r>
    </w:p>
    <w:p w14:paraId="1FDF00FF">
      <w:pPr>
        <w:spacing w:line="360" w:lineRule="auto"/>
        <w:jc w:val="center"/>
        <w:rPr>
          <w:rFonts w:hint="eastAsia" w:ascii="宋体" w:hAnsi="宋体"/>
          <w:color w:val="auto"/>
          <w:sz w:val="24"/>
          <w:szCs w:val="24"/>
          <w:highlight w:val="none"/>
        </w:rPr>
      </w:pPr>
    </w:p>
    <w:p w14:paraId="499266AD">
      <w:pPr>
        <w:spacing w:line="360" w:lineRule="auto"/>
        <w:jc w:val="center"/>
        <w:rPr>
          <w:rFonts w:hint="eastAsia" w:ascii="宋体" w:hAnsi="宋体"/>
          <w:color w:val="auto"/>
          <w:sz w:val="24"/>
          <w:szCs w:val="24"/>
          <w:highlight w:val="none"/>
        </w:rPr>
      </w:pPr>
    </w:p>
    <w:p w14:paraId="0AD429E0">
      <w:pPr>
        <w:spacing w:line="360" w:lineRule="auto"/>
        <w:jc w:val="center"/>
        <w:rPr>
          <w:rFonts w:hint="eastAsia" w:ascii="宋体" w:hAnsi="宋体"/>
          <w:color w:val="auto"/>
          <w:sz w:val="24"/>
          <w:szCs w:val="24"/>
          <w:highlight w:val="none"/>
        </w:rPr>
      </w:pPr>
    </w:p>
    <w:p w14:paraId="2E5C0A33">
      <w:pPr>
        <w:spacing w:line="360" w:lineRule="auto"/>
        <w:jc w:val="center"/>
        <w:rPr>
          <w:rFonts w:hint="eastAsia" w:ascii="宋体" w:hAnsi="宋体"/>
          <w:color w:val="auto"/>
          <w:sz w:val="24"/>
          <w:szCs w:val="24"/>
          <w:highlight w:val="none"/>
        </w:rPr>
      </w:pPr>
    </w:p>
    <w:p w14:paraId="2C443CEC">
      <w:pPr>
        <w:spacing w:line="360" w:lineRule="auto"/>
        <w:jc w:val="right"/>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附件4</w:t>
      </w:r>
    </w:p>
    <w:p w14:paraId="2DAED118">
      <w:pPr>
        <w:pStyle w:val="11"/>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ascii="宋体" w:hAnsi="宋体" w:eastAsia="宋体" w:cs="宋体"/>
          <w:b/>
          <w:color w:val="auto"/>
          <w:sz w:val="30"/>
          <w:highlight w:val="none"/>
          <w:lang w:eastAsia="zh-CN"/>
        </w:rPr>
        <w:t>东莞</w:t>
      </w:r>
      <w:r>
        <w:rPr>
          <w:rFonts w:hint="eastAsia" w:ascii="宋体" w:hAnsi="宋体" w:eastAsia="宋体" w:cs="宋体"/>
          <w:b/>
          <w:color w:val="auto"/>
          <w:sz w:val="30"/>
          <w:highlight w:val="none"/>
        </w:rPr>
        <w:t>同类业绩一览表</w:t>
      </w:r>
    </w:p>
    <w:p w14:paraId="48B5D9BD">
      <w:pPr>
        <w:pStyle w:val="11"/>
        <w:spacing w:before="0" w:beforeLines="0" w:beforeAutospacing="0" w:after="0" w:afterLines="0" w:afterAutospacing="0"/>
        <w:jc w:val="center"/>
        <w:rPr>
          <w:rFonts w:hint="eastAsia" w:ascii="宋体" w:hAnsi="宋体" w:eastAsia="宋体" w:cs="宋体"/>
          <w:b/>
          <w:color w:val="auto"/>
          <w:sz w:val="30"/>
          <w:highlight w:val="none"/>
        </w:rPr>
      </w:pPr>
    </w:p>
    <w:tbl>
      <w:tblPr>
        <w:tblStyle w:val="14"/>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0EB63C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38CC7228">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3A43282">
            <w:pPr>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zh-CN"/>
              </w:rPr>
              <w:t>项目名称及概</w:t>
            </w:r>
            <w:r>
              <w:rPr>
                <w:rFonts w:hint="eastAsia" w:ascii="宋体" w:hAnsi="宋体" w:cs="宋体"/>
                <w:color w:val="auto"/>
                <w:sz w:val="24"/>
                <w:highlight w:val="none"/>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651CFC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7E9FC2C">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合同</w:t>
            </w:r>
          </w:p>
          <w:p w14:paraId="25993FA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511F154">
            <w:pPr>
              <w:jc w:val="center"/>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施工</w:t>
            </w:r>
          </w:p>
          <w:p w14:paraId="0836A90F">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699F75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完成</w:t>
            </w:r>
          </w:p>
          <w:p w14:paraId="31BE6F1D">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DFBF86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7CBAE1A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备注</w:t>
            </w:r>
          </w:p>
        </w:tc>
      </w:tr>
      <w:tr w14:paraId="4850C8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BEC6811">
            <w:pPr>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08858390">
            <w:pPr>
              <w:jc w:val="center"/>
              <w:rPr>
                <w:rFonts w:hint="eastAsia" w:ascii="宋体" w:hAnsi="宋体" w:eastAsia="宋体" w:cs="宋体"/>
                <w:color w:val="auto"/>
                <w:sz w:val="24"/>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CE4567D">
            <w:pPr>
              <w:jc w:val="center"/>
              <w:rPr>
                <w:rFonts w:hint="eastAsia" w:ascii="宋体" w:hAnsi="宋体" w:eastAsia="宋体" w:cs="宋体"/>
                <w:color w:val="auto"/>
                <w:sz w:val="24"/>
                <w:highlight w:val="none"/>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AC684EA">
            <w:pPr>
              <w:jc w:val="center"/>
              <w:rPr>
                <w:rFonts w:hint="eastAsia" w:ascii="宋体" w:hAnsi="宋体" w:eastAsia="宋体" w:cs="宋体"/>
                <w:color w:val="auto"/>
                <w:sz w:val="24"/>
                <w:highlight w:val="none"/>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2A608B7F">
            <w:pPr>
              <w:jc w:val="center"/>
              <w:rPr>
                <w:rFonts w:hint="eastAsia" w:ascii="宋体" w:hAnsi="宋体" w:eastAsia="宋体" w:cs="宋体"/>
                <w:color w:val="auto"/>
                <w:sz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E7ED13B">
            <w:pPr>
              <w:jc w:val="center"/>
              <w:rPr>
                <w:rFonts w:hint="eastAsia" w:ascii="宋体" w:hAnsi="宋体" w:eastAsia="宋体" w:cs="宋体"/>
                <w:color w:val="auto"/>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37C77DDD">
            <w:pPr>
              <w:jc w:val="center"/>
              <w:rPr>
                <w:rFonts w:hint="eastAsia" w:ascii="宋体" w:hAnsi="宋体" w:eastAsia="宋体" w:cs="宋体"/>
                <w:color w:val="auto"/>
                <w:sz w:val="24"/>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378182FA">
            <w:pPr>
              <w:jc w:val="center"/>
              <w:rPr>
                <w:rFonts w:hint="eastAsia" w:ascii="宋体" w:hAnsi="宋体" w:eastAsia="宋体" w:cs="宋体"/>
                <w:color w:val="auto"/>
                <w:sz w:val="24"/>
                <w:highlight w:val="none"/>
              </w:rPr>
            </w:pPr>
          </w:p>
        </w:tc>
      </w:tr>
      <w:tr w14:paraId="3EB0A3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1417AB30">
            <w:pPr>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19B872A">
            <w:pPr>
              <w:jc w:val="center"/>
              <w:rPr>
                <w:rFonts w:hint="eastAsia" w:ascii="宋体" w:hAnsi="宋体" w:eastAsia="宋体" w:cs="宋体"/>
                <w:color w:val="auto"/>
                <w:sz w:val="24"/>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407F0A7">
            <w:pPr>
              <w:jc w:val="center"/>
              <w:rPr>
                <w:rFonts w:hint="eastAsia" w:ascii="宋体" w:hAnsi="宋体" w:eastAsia="宋体" w:cs="宋体"/>
                <w:color w:val="auto"/>
                <w:sz w:val="24"/>
                <w:highlight w:val="none"/>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1ED6EAB">
            <w:pPr>
              <w:jc w:val="center"/>
              <w:rPr>
                <w:rFonts w:hint="eastAsia" w:ascii="宋体" w:hAnsi="宋体" w:eastAsia="宋体" w:cs="宋体"/>
                <w:color w:val="auto"/>
                <w:sz w:val="24"/>
                <w:highlight w:val="none"/>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C25E778">
            <w:pPr>
              <w:jc w:val="center"/>
              <w:rPr>
                <w:rFonts w:hint="eastAsia" w:ascii="宋体" w:hAnsi="宋体" w:eastAsia="宋体" w:cs="宋体"/>
                <w:color w:val="auto"/>
                <w:sz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98226F5">
            <w:pPr>
              <w:jc w:val="center"/>
              <w:rPr>
                <w:rFonts w:hint="eastAsia" w:ascii="宋体" w:hAnsi="宋体" w:eastAsia="宋体" w:cs="宋体"/>
                <w:color w:val="auto"/>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BA30334">
            <w:pPr>
              <w:jc w:val="center"/>
              <w:rPr>
                <w:rFonts w:hint="eastAsia" w:ascii="宋体" w:hAnsi="宋体" w:eastAsia="宋体" w:cs="宋体"/>
                <w:color w:val="auto"/>
                <w:sz w:val="24"/>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5A0C726">
            <w:pPr>
              <w:jc w:val="center"/>
              <w:rPr>
                <w:rFonts w:hint="eastAsia" w:ascii="宋体" w:hAnsi="宋体" w:eastAsia="宋体" w:cs="宋体"/>
                <w:color w:val="auto"/>
                <w:sz w:val="24"/>
                <w:highlight w:val="none"/>
              </w:rPr>
            </w:pPr>
          </w:p>
        </w:tc>
      </w:tr>
      <w:tr w14:paraId="05A493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1266D907">
            <w:pPr>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FC0525F">
            <w:pPr>
              <w:jc w:val="center"/>
              <w:rPr>
                <w:rFonts w:hint="eastAsia" w:ascii="宋体" w:hAnsi="宋体" w:eastAsia="宋体" w:cs="宋体"/>
                <w:color w:val="auto"/>
                <w:sz w:val="24"/>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9E45304">
            <w:pPr>
              <w:jc w:val="center"/>
              <w:rPr>
                <w:rFonts w:hint="eastAsia" w:ascii="宋体" w:hAnsi="宋体" w:eastAsia="宋体" w:cs="宋体"/>
                <w:color w:val="auto"/>
                <w:sz w:val="24"/>
                <w:highlight w:val="none"/>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09ABAA5">
            <w:pPr>
              <w:jc w:val="center"/>
              <w:rPr>
                <w:rFonts w:hint="eastAsia" w:ascii="宋体" w:hAnsi="宋体" w:eastAsia="宋体" w:cs="宋体"/>
                <w:color w:val="auto"/>
                <w:sz w:val="24"/>
                <w:highlight w:val="none"/>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41663863">
            <w:pPr>
              <w:jc w:val="center"/>
              <w:rPr>
                <w:rFonts w:hint="eastAsia" w:ascii="宋体" w:hAnsi="宋体" w:eastAsia="宋体" w:cs="宋体"/>
                <w:color w:val="auto"/>
                <w:sz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4ED8AC9">
            <w:pPr>
              <w:jc w:val="center"/>
              <w:rPr>
                <w:rFonts w:hint="eastAsia" w:ascii="宋体" w:hAnsi="宋体" w:eastAsia="宋体" w:cs="宋体"/>
                <w:color w:val="auto"/>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38B06B4">
            <w:pPr>
              <w:jc w:val="center"/>
              <w:rPr>
                <w:rFonts w:hint="eastAsia" w:ascii="宋体" w:hAnsi="宋体" w:eastAsia="宋体" w:cs="宋体"/>
                <w:color w:val="auto"/>
                <w:sz w:val="24"/>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354D85DC">
            <w:pPr>
              <w:jc w:val="center"/>
              <w:rPr>
                <w:rFonts w:hint="eastAsia" w:ascii="宋体" w:hAnsi="宋体" w:eastAsia="宋体" w:cs="宋体"/>
                <w:color w:val="auto"/>
                <w:sz w:val="24"/>
                <w:highlight w:val="none"/>
              </w:rPr>
            </w:pPr>
          </w:p>
        </w:tc>
      </w:tr>
      <w:tr w14:paraId="197AA5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651EB0D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0EB5B45">
            <w:pPr>
              <w:jc w:val="center"/>
              <w:rPr>
                <w:rFonts w:hint="eastAsia" w:ascii="宋体" w:hAnsi="宋体" w:eastAsia="宋体" w:cs="宋体"/>
                <w:color w:val="auto"/>
                <w:sz w:val="24"/>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90ED1DF">
            <w:pPr>
              <w:jc w:val="center"/>
              <w:rPr>
                <w:rFonts w:hint="eastAsia" w:ascii="宋体" w:hAnsi="宋体" w:eastAsia="宋体" w:cs="宋体"/>
                <w:color w:val="auto"/>
                <w:sz w:val="24"/>
                <w:highlight w:val="none"/>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47D0ABBA">
            <w:pPr>
              <w:jc w:val="center"/>
              <w:rPr>
                <w:rFonts w:hint="eastAsia" w:ascii="宋体" w:hAnsi="宋体" w:eastAsia="宋体" w:cs="宋体"/>
                <w:color w:val="auto"/>
                <w:sz w:val="24"/>
                <w:highlight w:val="none"/>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297185E8">
            <w:pPr>
              <w:jc w:val="center"/>
              <w:rPr>
                <w:rFonts w:hint="eastAsia" w:ascii="宋体" w:hAnsi="宋体" w:eastAsia="宋体" w:cs="宋体"/>
                <w:color w:val="auto"/>
                <w:sz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47225DC">
            <w:pPr>
              <w:jc w:val="center"/>
              <w:rPr>
                <w:rFonts w:hint="eastAsia" w:ascii="宋体" w:hAnsi="宋体" w:eastAsia="宋体" w:cs="宋体"/>
                <w:color w:val="auto"/>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F1736AB">
            <w:pPr>
              <w:jc w:val="center"/>
              <w:rPr>
                <w:rFonts w:hint="eastAsia" w:ascii="宋体" w:hAnsi="宋体" w:eastAsia="宋体" w:cs="宋体"/>
                <w:color w:val="auto"/>
                <w:sz w:val="24"/>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325CF880">
            <w:pPr>
              <w:jc w:val="center"/>
              <w:rPr>
                <w:rFonts w:hint="eastAsia" w:ascii="宋体" w:hAnsi="宋体" w:eastAsia="宋体" w:cs="宋体"/>
                <w:color w:val="auto"/>
                <w:sz w:val="24"/>
                <w:highlight w:val="none"/>
              </w:rPr>
            </w:pPr>
          </w:p>
        </w:tc>
      </w:tr>
      <w:tr w14:paraId="547903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D7D0A54">
            <w:pPr>
              <w:jc w:val="center"/>
              <w:rPr>
                <w:rFonts w:hint="eastAsia" w:ascii="宋体" w:hAnsi="宋体" w:eastAsia="宋体" w:cs="宋体"/>
                <w:color w:val="auto"/>
                <w:sz w:val="24"/>
                <w:highlight w:val="none"/>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6F7EC09">
            <w:pPr>
              <w:jc w:val="center"/>
              <w:rPr>
                <w:rFonts w:hint="eastAsia" w:ascii="宋体" w:hAnsi="宋体" w:eastAsia="宋体" w:cs="宋体"/>
                <w:color w:val="auto"/>
                <w:sz w:val="24"/>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33B94AA">
            <w:pPr>
              <w:jc w:val="center"/>
              <w:rPr>
                <w:rFonts w:hint="eastAsia" w:ascii="宋体" w:hAnsi="宋体" w:eastAsia="宋体" w:cs="宋体"/>
                <w:color w:val="auto"/>
                <w:sz w:val="24"/>
                <w:highlight w:val="none"/>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0FCB72E5">
            <w:pPr>
              <w:jc w:val="center"/>
              <w:rPr>
                <w:rFonts w:hint="eastAsia" w:ascii="宋体" w:hAnsi="宋体" w:eastAsia="宋体" w:cs="宋体"/>
                <w:color w:val="auto"/>
                <w:sz w:val="24"/>
                <w:highlight w:val="none"/>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234FF535">
            <w:pPr>
              <w:jc w:val="center"/>
              <w:rPr>
                <w:rFonts w:hint="eastAsia" w:ascii="宋体" w:hAnsi="宋体" w:eastAsia="宋体" w:cs="宋体"/>
                <w:color w:val="auto"/>
                <w:sz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AC67880">
            <w:pPr>
              <w:jc w:val="center"/>
              <w:rPr>
                <w:rFonts w:hint="eastAsia" w:ascii="宋体" w:hAnsi="宋体" w:eastAsia="宋体" w:cs="宋体"/>
                <w:color w:val="auto"/>
                <w:sz w:val="24"/>
                <w:highlight w:val="none"/>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6111C8BD">
            <w:pPr>
              <w:jc w:val="center"/>
              <w:rPr>
                <w:rFonts w:hint="eastAsia" w:ascii="宋体" w:hAnsi="宋体" w:eastAsia="宋体" w:cs="宋体"/>
                <w:color w:val="auto"/>
                <w:sz w:val="24"/>
                <w:highlight w:val="none"/>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3D0FFC27">
            <w:pPr>
              <w:jc w:val="center"/>
              <w:rPr>
                <w:rFonts w:hint="eastAsia" w:ascii="宋体" w:hAnsi="宋体" w:eastAsia="宋体" w:cs="宋体"/>
                <w:color w:val="auto"/>
                <w:sz w:val="24"/>
                <w:highlight w:val="none"/>
              </w:rPr>
            </w:pPr>
          </w:p>
        </w:tc>
      </w:tr>
    </w:tbl>
    <w:p w14:paraId="7C99BE70">
      <w:pPr>
        <w:spacing w:line="420" w:lineRule="auto"/>
        <w:rPr>
          <w:rFonts w:hint="eastAsia" w:ascii="宋体" w:hAnsi="宋体" w:eastAsia="宋体" w:cs="宋体"/>
          <w:color w:val="auto"/>
          <w:sz w:val="24"/>
          <w:highlight w:val="none"/>
        </w:rPr>
      </w:pPr>
    </w:p>
    <w:p w14:paraId="53D31879">
      <w:pPr>
        <w:spacing w:line="300" w:lineRule="auto"/>
        <w:ind w:left="0" w:leftChars="0"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填表须知：（1）请附上相关业主的评价等证明材料及质量认定证书、获奖证书复印件，并加盖报价单位法人公章；</w:t>
      </w:r>
    </w:p>
    <w:p w14:paraId="30C53433">
      <w:pPr>
        <w:spacing w:line="300" w:lineRule="auto"/>
        <w:ind w:left="835" w:hanging="480"/>
        <w:rPr>
          <w:rFonts w:hint="eastAsia" w:ascii="宋体" w:hAnsi="宋体" w:eastAsia="宋体" w:cs="宋体"/>
          <w:color w:val="auto"/>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lang w:val="zh-CN"/>
        </w:rPr>
        <w:t>（2）如被发现虚假将取消成交资格。</w:t>
      </w:r>
    </w:p>
    <w:p w14:paraId="4A6E259A">
      <w:pPr>
        <w:spacing w:line="420" w:lineRule="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         （3）请提供可供招标单位随时实地考察的业绩，以便核实。</w:t>
      </w:r>
    </w:p>
    <w:p w14:paraId="7ED0FCCD">
      <w:pPr>
        <w:pStyle w:val="11"/>
        <w:spacing w:before="0" w:beforeLines="0" w:beforeAutospacing="0" w:after="0" w:afterLines="0" w:afterAutospacing="0"/>
        <w:rPr>
          <w:rFonts w:hint="eastAsia" w:ascii="宋体" w:hAnsi="宋体" w:eastAsia="宋体" w:cs="宋体"/>
          <w:color w:val="auto"/>
          <w:sz w:val="28"/>
          <w:highlight w:val="none"/>
        </w:rPr>
      </w:pPr>
    </w:p>
    <w:p w14:paraId="68BC2296">
      <w:pPr>
        <w:pStyle w:val="11"/>
        <w:spacing w:before="0" w:beforeLines="0" w:beforeAutospacing="0" w:after="0" w:afterLines="0" w:afterAutospacing="0"/>
        <w:rPr>
          <w:rFonts w:hint="eastAsia" w:ascii="宋体" w:hAnsi="宋体" w:eastAsia="宋体" w:cs="宋体"/>
          <w:color w:val="auto"/>
          <w:sz w:val="28"/>
          <w:highlight w:val="none"/>
        </w:rPr>
      </w:pPr>
    </w:p>
    <w:p w14:paraId="7322B72E">
      <w:pP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w:t>
      </w:r>
      <w:r>
        <w:rPr>
          <w:rFonts w:hint="eastAsia" w:ascii="宋体" w:hAnsi="宋体" w:eastAsia="宋体" w:cs="宋体"/>
          <w:color w:val="auto"/>
          <w:sz w:val="24"/>
          <w:highlight w:val="none"/>
        </w:rPr>
        <w:t>单位：（盖章）                   法定代表人或委托代理人：（签字）</w:t>
      </w:r>
    </w:p>
    <w:p w14:paraId="22831594">
      <w:pPr>
        <w:rPr>
          <w:rFonts w:hint="eastAsia" w:ascii="宋体" w:hAnsi="宋体" w:eastAsia="宋体" w:cs="宋体"/>
          <w:color w:val="auto"/>
          <w:sz w:val="28"/>
          <w:highlight w:val="none"/>
        </w:rPr>
      </w:pPr>
      <w:r>
        <w:rPr>
          <w:rFonts w:hint="eastAsia" w:ascii="宋体" w:hAnsi="宋体" w:eastAsia="宋体" w:cs="宋体"/>
          <w:color w:val="auto"/>
          <w:sz w:val="24"/>
          <w:highlight w:val="none"/>
        </w:rPr>
        <w:t xml:space="preserve">                                    </w:t>
      </w:r>
    </w:p>
    <w:p w14:paraId="483536AA">
      <w:pPr>
        <w:pStyle w:val="11"/>
        <w:spacing w:before="0" w:beforeLines="0" w:beforeAutospacing="0" w:after="0" w:afterLines="0" w:afterAutospacing="0"/>
        <w:rPr>
          <w:rFonts w:hint="eastAsia" w:ascii="宋体" w:hAnsi="宋体" w:eastAsia="宋体" w:cs="宋体"/>
          <w:color w:val="auto"/>
          <w:highlight w:val="none"/>
        </w:rPr>
      </w:pPr>
    </w:p>
    <w:p w14:paraId="7FE97642">
      <w:pPr>
        <w:pStyle w:val="11"/>
        <w:spacing w:before="0" w:beforeLines="0" w:beforeAutospacing="0" w:after="0" w:afterLines="0" w:afterAutospacing="0"/>
        <w:rPr>
          <w:rFonts w:hint="eastAsia" w:ascii="宋体" w:hAnsi="宋体" w:eastAsia="宋体" w:cs="宋体"/>
          <w:color w:val="auto"/>
          <w:highlight w:val="none"/>
        </w:rPr>
      </w:pPr>
    </w:p>
    <w:p w14:paraId="46855F1D">
      <w:pPr>
        <w:pStyle w:val="11"/>
        <w:spacing w:before="0" w:beforeLines="0" w:beforeAutospacing="0" w:after="0" w:afterLines="0" w:afterAutospacing="0"/>
        <w:ind w:firstLine="1920" w:firstLineChars="800"/>
        <w:rPr>
          <w:rFonts w:hint="eastAsia" w:ascii="宋体" w:hAnsi="宋体" w:eastAsia="宋体" w:cs="宋体"/>
          <w:color w:val="auto"/>
          <w:highlight w:val="none"/>
        </w:rPr>
      </w:pPr>
    </w:p>
    <w:p w14:paraId="75A80C5D">
      <w:pPr>
        <w:tabs>
          <w:tab w:val="left" w:pos="897"/>
        </w:tabs>
        <w:spacing w:line="460" w:lineRule="exact"/>
        <w:ind w:right="609" w:rightChars="29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417B57">
    <w:pPr>
      <w:pStyle w:val="8"/>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19C60E5">
                          <w:pPr>
                            <w:pStyle w:val="8"/>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19C60E5">
                    <w:pPr>
                      <w:pStyle w:val="8"/>
                      <w:pBdr>
                        <w:between w:val="none" w:color="auto" w:sz="0" w:space="0"/>
                      </w:pBdr>
                    </w:pPr>
                    <w:r>
                      <w:rPr>
                        <w:rStyle w:val="19"/>
                        <w:rFonts w:hint="eastAsia"/>
                      </w:rPr>
                      <w:t>第</w:t>
                    </w:r>
                    <w:r>
                      <w:fldChar w:fldCharType="begin"/>
                    </w:r>
                    <w:r>
                      <w:rPr>
                        <w:rStyle w:val="19"/>
                      </w:rPr>
                      <w:instrText xml:space="preserve"> PAGE  </w:instrText>
                    </w:r>
                    <w:r>
                      <w:fldChar w:fldCharType="separate"/>
                    </w:r>
                    <w:r>
                      <w:rPr>
                        <w:rStyle w:val="19"/>
                      </w:rPr>
                      <w:t>6</w:t>
                    </w:r>
                    <w:r>
                      <w:fldChar w:fldCharType="end"/>
                    </w:r>
                    <w:r>
                      <w:rPr>
                        <w:rStyle w:val="19"/>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chineseCounting"/>
      <w:suff w:val="nothing"/>
      <w:lvlText w:val="%1、"/>
      <w:lvlJc w:val="left"/>
    </w:lvl>
  </w:abstractNum>
  <w:abstractNum w:abstractNumId="1">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29"/>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2">
    <w:nsid w:val="7C1511EF"/>
    <w:multiLevelType w:val="singleLevel"/>
    <w:tmpl w:val="7C1511EF"/>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林">
    <w15:presenceInfo w15:providerId="WPS Office" w15:userId="1413856470"/>
  </w15:person>
  <w15:person w15:author="招采中心2">
    <w15:presenceInfo w15:providerId="WPS Office" w15:userId="280782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val="1"/>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3OGM4NjBjZmY5Zjg2YTQ0NTRjZjNjMzI3MTljYWEifQ=="/>
  </w:docVars>
  <w:rsids>
    <w:rsidRoot w:val="00172A27"/>
    <w:rsid w:val="000B223B"/>
    <w:rsid w:val="001E6A39"/>
    <w:rsid w:val="00794D66"/>
    <w:rsid w:val="00D54E0B"/>
    <w:rsid w:val="00EC334E"/>
    <w:rsid w:val="00F54BBE"/>
    <w:rsid w:val="00FA00A3"/>
    <w:rsid w:val="00FF0A0F"/>
    <w:rsid w:val="01021F38"/>
    <w:rsid w:val="0104680B"/>
    <w:rsid w:val="011C0C24"/>
    <w:rsid w:val="01393B8B"/>
    <w:rsid w:val="01690DE0"/>
    <w:rsid w:val="01AB1104"/>
    <w:rsid w:val="01C630F0"/>
    <w:rsid w:val="01F1749F"/>
    <w:rsid w:val="023C5B4D"/>
    <w:rsid w:val="02820350"/>
    <w:rsid w:val="02C44E0D"/>
    <w:rsid w:val="02EB52F9"/>
    <w:rsid w:val="02FC6355"/>
    <w:rsid w:val="034638E7"/>
    <w:rsid w:val="03570A8D"/>
    <w:rsid w:val="03797EF8"/>
    <w:rsid w:val="0411458A"/>
    <w:rsid w:val="041E22FB"/>
    <w:rsid w:val="04390A47"/>
    <w:rsid w:val="04D335AC"/>
    <w:rsid w:val="04E16790"/>
    <w:rsid w:val="056E0F0B"/>
    <w:rsid w:val="05F45A09"/>
    <w:rsid w:val="05FF7291"/>
    <w:rsid w:val="063477F6"/>
    <w:rsid w:val="06357182"/>
    <w:rsid w:val="06531DBE"/>
    <w:rsid w:val="06BC365C"/>
    <w:rsid w:val="06C37B46"/>
    <w:rsid w:val="06FA5A71"/>
    <w:rsid w:val="072D2F81"/>
    <w:rsid w:val="07355C8B"/>
    <w:rsid w:val="07A63138"/>
    <w:rsid w:val="07BE062A"/>
    <w:rsid w:val="07E04CAD"/>
    <w:rsid w:val="080F2C46"/>
    <w:rsid w:val="08102BF5"/>
    <w:rsid w:val="081A4B93"/>
    <w:rsid w:val="083D65EC"/>
    <w:rsid w:val="08796453"/>
    <w:rsid w:val="088017D6"/>
    <w:rsid w:val="08B80F70"/>
    <w:rsid w:val="08D31ABD"/>
    <w:rsid w:val="08D55893"/>
    <w:rsid w:val="08FF3DA8"/>
    <w:rsid w:val="09494664"/>
    <w:rsid w:val="09553DB2"/>
    <w:rsid w:val="09C05B5E"/>
    <w:rsid w:val="09CA4427"/>
    <w:rsid w:val="09E5601D"/>
    <w:rsid w:val="0A73514E"/>
    <w:rsid w:val="0A9C501C"/>
    <w:rsid w:val="0B093BBD"/>
    <w:rsid w:val="0C111BBC"/>
    <w:rsid w:val="0C3809C0"/>
    <w:rsid w:val="0CA96C0E"/>
    <w:rsid w:val="0CB8376B"/>
    <w:rsid w:val="0CC56E87"/>
    <w:rsid w:val="0CC7098E"/>
    <w:rsid w:val="0D8F536F"/>
    <w:rsid w:val="0DA11FD2"/>
    <w:rsid w:val="0DE40111"/>
    <w:rsid w:val="0DEC4188"/>
    <w:rsid w:val="0E500EA7"/>
    <w:rsid w:val="0E7B58DF"/>
    <w:rsid w:val="0EC22A87"/>
    <w:rsid w:val="0EF820C6"/>
    <w:rsid w:val="0EFC3704"/>
    <w:rsid w:val="0F5D0520"/>
    <w:rsid w:val="0FAE09D7"/>
    <w:rsid w:val="0FD72D35"/>
    <w:rsid w:val="0FFC7D42"/>
    <w:rsid w:val="10DA69EA"/>
    <w:rsid w:val="1118068E"/>
    <w:rsid w:val="11992F63"/>
    <w:rsid w:val="11A45824"/>
    <w:rsid w:val="11A82F00"/>
    <w:rsid w:val="11B85B3D"/>
    <w:rsid w:val="11EE1479"/>
    <w:rsid w:val="122E3BA6"/>
    <w:rsid w:val="124B6938"/>
    <w:rsid w:val="125647C6"/>
    <w:rsid w:val="125F040F"/>
    <w:rsid w:val="12B8748B"/>
    <w:rsid w:val="12CF75E2"/>
    <w:rsid w:val="12E4166F"/>
    <w:rsid w:val="13800049"/>
    <w:rsid w:val="138F0B1F"/>
    <w:rsid w:val="13C034F7"/>
    <w:rsid w:val="13EC0DC3"/>
    <w:rsid w:val="14513122"/>
    <w:rsid w:val="145C30F7"/>
    <w:rsid w:val="15555898"/>
    <w:rsid w:val="156D4E90"/>
    <w:rsid w:val="15787ABD"/>
    <w:rsid w:val="159B7C4F"/>
    <w:rsid w:val="15D255BB"/>
    <w:rsid w:val="162C0691"/>
    <w:rsid w:val="165879B7"/>
    <w:rsid w:val="16610551"/>
    <w:rsid w:val="166401E6"/>
    <w:rsid w:val="16810BF3"/>
    <w:rsid w:val="168937C6"/>
    <w:rsid w:val="168F383E"/>
    <w:rsid w:val="16BC60CF"/>
    <w:rsid w:val="176C18A3"/>
    <w:rsid w:val="178F64CD"/>
    <w:rsid w:val="17CE60BA"/>
    <w:rsid w:val="18112FE1"/>
    <w:rsid w:val="181F135A"/>
    <w:rsid w:val="18455C50"/>
    <w:rsid w:val="18A54C29"/>
    <w:rsid w:val="18B72480"/>
    <w:rsid w:val="18B8291A"/>
    <w:rsid w:val="18CF05F1"/>
    <w:rsid w:val="18DD155B"/>
    <w:rsid w:val="194618B5"/>
    <w:rsid w:val="1960643E"/>
    <w:rsid w:val="19693059"/>
    <w:rsid w:val="197A5CA2"/>
    <w:rsid w:val="19E51B54"/>
    <w:rsid w:val="19F5683E"/>
    <w:rsid w:val="19FF1090"/>
    <w:rsid w:val="1A0508F6"/>
    <w:rsid w:val="1A482B5D"/>
    <w:rsid w:val="1AED2CFB"/>
    <w:rsid w:val="1B2E7041"/>
    <w:rsid w:val="1B372FDB"/>
    <w:rsid w:val="1B3B0715"/>
    <w:rsid w:val="1B744212"/>
    <w:rsid w:val="1BAB04C0"/>
    <w:rsid w:val="1BCD659A"/>
    <w:rsid w:val="1C206FA5"/>
    <w:rsid w:val="1C250273"/>
    <w:rsid w:val="1C6D0B7F"/>
    <w:rsid w:val="1CCF6DFC"/>
    <w:rsid w:val="1CDF6673"/>
    <w:rsid w:val="1D382052"/>
    <w:rsid w:val="1D993AD9"/>
    <w:rsid w:val="1D9A3AA1"/>
    <w:rsid w:val="1DB001FD"/>
    <w:rsid w:val="1DB054FC"/>
    <w:rsid w:val="1DB74FDB"/>
    <w:rsid w:val="1DD832C5"/>
    <w:rsid w:val="1E2C33C6"/>
    <w:rsid w:val="1E2C5A06"/>
    <w:rsid w:val="1E602AA0"/>
    <w:rsid w:val="1E8E65A3"/>
    <w:rsid w:val="1ECA6903"/>
    <w:rsid w:val="1F3C0388"/>
    <w:rsid w:val="1F5F0B1F"/>
    <w:rsid w:val="1F917B69"/>
    <w:rsid w:val="1FA9753D"/>
    <w:rsid w:val="1FD20711"/>
    <w:rsid w:val="1FD525A7"/>
    <w:rsid w:val="2020143C"/>
    <w:rsid w:val="20A0235A"/>
    <w:rsid w:val="20AD53AE"/>
    <w:rsid w:val="20D34A89"/>
    <w:rsid w:val="20FF72E4"/>
    <w:rsid w:val="2109207F"/>
    <w:rsid w:val="21134173"/>
    <w:rsid w:val="21263AAC"/>
    <w:rsid w:val="215869F4"/>
    <w:rsid w:val="2162068D"/>
    <w:rsid w:val="21870911"/>
    <w:rsid w:val="224D0523"/>
    <w:rsid w:val="22F52870"/>
    <w:rsid w:val="23255595"/>
    <w:rsid w:val="232E22CB"/>
    <w:rsid w:val="23800C37"/>
    <w:rsid w:val="23A767A1"/>
    <w:rsid w:val="24763D61"/>
    <w:rsid w:val="247E2C16"/>
    <w:rsid w:val="24AC2611"/>
    <w:rsid w:val="24D13D36"/>
    <w:rsid w:val="252D7E22"/>
    <w:rsid w:val="255D3471"/>
    <w:rsid w:val="255D4F0F"/>
    <w:rsid w:val="25951FC5"/>
    <w:rsid w:val="25D9109C"/>
    <w:rsid w:val="26AA1A7C"/>
    <w:rsid w:val="26DD385B"/>
    <w:rsid w:val="27003DB6"/>
    <w:rsid w:val="27872D0A"/>
    <w:rsid w:val="279938C3"/>
    <w:rsid w:val="27D25E69"/>
    <w:rsid w:val="27D34DCB"/>
    <w:rsid w:val="288E77A5"/>
    <w:rsid w:val="28AA3FD9"/>
    <w:rsid w:val="28DA181D"/>
    <w:rsid w:val="28E55297"/>
    <w:rsid w:val="290675B5"/>
    <w:rsid w:val="29AE0662"/>
    <w:rsid w:val="29B11398"/>
    <w:rsid w:val="29EF5FF1"/>
    <w:rsid w:val="29F24FFB"/>
    <w:rsid w:val="29F44AF3"/>
    <w:rsid w:val="2A0051B1"/>
    <w:rsid w:val="2A571F3F"/>
    <w:rsid w:val="2A6A2F36"/>
    <w:rsid w:val="2AB5318E"/>
    <w:rsid w:val="2B8F42B0"/>
    <w:rsid w:val="2BA36B57"/>
    <w:rsid w:val="2BE00CC4"/>
    <w:rsid w:val="2BEA45C3"/>
    <w:rsid w:val="2C542FBC"/>
    <w:rsid w:val="2D275760"/>
    <w:rsid w:val="2D594220"/>
    <w:rsid w:val="2D5E1836"/>
    <w:rsid w:val="2E4E18AB"/>
    <w:rsid w:val="2E7F7CB6"/>
    <w:rsid w:val="2EBD7BBE"/>
    <w:rsid w:val="2EBE1C12"/>
    <w:rsid w:val="2F836A48"/>
    <w:rsid w:val="2FB7522E"/>
    <w:rsid w:val="30907D36"/>
    <w:rsid w:val="30FA3FE7"/>
    <w:rsid w:val="310F752F"/>
    <w:rsid w:val="317401D7"/>
    <w:rsid w:val="318A2BFA"/>
    <w:rsid w:val="318F79EC"/>
    <w:rsid w:val="31954849"/>
    <w:rsid w:val="31C03781"/>
    <w:rsid w:val="31C47E79"/>
    <w:rsid w:val="31D16A05"/>
    <w:rsid w:val="31E16592"/>
    <w:rsid w:val="31F14A27"/>
    <w:rsid w:val="321A4CA3"/>
    <w:rsid w:val="323112C7"/>
    <w:rsid w:val="327444E8"/>
    <w:rsid w:val="3295106B"/>
    <w:rsid w:val="32D87995"/>
    <w:rsid w:val="32DA3899"/>
    <w:rsid w:val="32F542C5"/>
    <w:rsid w:val="33164CE7"/>
    <w:rsid w:val="331F2D62"/>
    <w:rsid w:val="338B4A07"/>
    <w:rsid w:val="339943F7"/>
    <w:rsid w:val="341A0E77"/>
    <w:rsid w:val="34346E4D"/>
    <w:rsid w:val="34485135"/>
    <w:rsid w:val="344D12AF"/>
    <w:rsid w:val="35346E1C"/>
    <w:rsid w:val="35F920FC"/>
    <w:rsid w:val="363B2715"/>
    <w:rsid w:val="364960CE"/>
    <w:rsid w:val="367D6415"/>
    <w:rsid w:val="368402F7"/>
    <w:rsid w:val="36AF3103"/>
    <w:rsid w:val="36B53F95"/>
    <w:rsid w:val="36CD7104"/>
    <w:rsid w:val="36E76B36"/>
    <w:rsid w:val="36F17277"/>
    <w:rsid w:val="36FF3742"/>
    <w:rsid w:val="379B4665"/>
    <w:rsid w:val="37DC42DB"/>
    <w:rsid w:val="37E62BB6"/>
    <w:rsid w:val="37F708BD"/>
    <w:rsid w:val="381476C1"/>
    <w:rsid w:val="38367638"/>
    <w:rsid w:val="38685317"/>
    <w:rsid w:val="39394689"/>
    <w:rsid w:val="39423DBA"/>
    <w:rsid w:val="3B0F4CDC"/>
    <w:rsid w:val="3B505E76"/>
    <w:rsid w:val="3B692047"/>
    <w:rsid w:val="3B694015"/>
    <w:rsid w:val="3B7F50FF"/>
    <w:rsid w:val="3B8E778B"/>
    <w:rsid w:val="3BA23236"/>
    <w:rsid w:val="3BE6099F"/>
    <w:rsid w:val="3C1852A6"/>
    <w:rsid w:val="3C235752"/>
    <w:rsid w:val="3C244E59"/>
    <w:rsid w:val="3C2F392C"/>
    <w:rsid w:val="3C4A1903"/>
    <w:rsid w:val="3C6E0303"/>
    <w:rsid w:val="3CC24EA3"/>
    <w:rsid w:val="3CE91162"/>
    <w:rsid w:val="3D1E3B88"/>
    <w:rsid w:val="3D2B06CE"/>
    <w:rsid w:val="3D4E4289"/>
    <w:rsid w:val="3D530908"/>
    <w:rsid w:val="3D755078"/>
    <w:rsid w:val="3D7D7AB7"/>
    <w:rsid w:val="3D96794B"/>
    <w:rsid w:val="3DAB2C5E"/>
    <w:rsid w:val="3DAD3592"/>
    <w:rsid w:val="3DD0408A"/>
    <w:rsid w:val="3DDF607B"/>
    <w:rsid w:val="3E0D106C"/>
    <w:rsid w:val="3E173A67"/>
    <w:rsid w:val="3E296E90"/>
    <w:rsid w:val="3EBD28FC"/>
    <w:rsid w:val="3ECB154C"/>
    <w:rsid w:val="3ED92FDD"/>
    <w:rsid w:val="3F5A0192"/>
    <w:rsid w:val="3F830C89"/>
    <w:rsid w:val="40482F1A"/>
    <w:rsid w:val="408975F5"/>
    <w:rsid w:val="408F1FDB"/>
    <w:rsid w:val="409969B6"/>
    <w:rsid w:val="410A5AEA"/>
    <w:rsid w:val="411C3143"/>
    <w:rsid w:val="41281AE7"/>
    <w:rsid w:val="41B468A9"/>
    <w:rsid w:val="41CE268F"/>
    <w:rsid w:val="41D57847"/>
    <w:rsid w:val="42272F1A"/>
    <w:rsid w:val="4244355F"/>
    <w:rsid w:val="42477F1B"/>
    <w:rsid w:val="429A1687"/>
    <w:rsid w:val="432B58BF"/>
    <w:rsid w:val="432B79FC"/>
    <w:rsid w:val="435625AB"/>
    <w:rsid w:val="43866F99"/>
    <w:rsid w:val="43A334D1"/>
    <w:rsid w:val="43F81C45"/>
    <w:rsid w:val="4400619E"/>
    <w:rsid w:val="442A1360"/>
    <w:rsid w:val="44D53433"/>
    <w:rsid w:val="44FD40A7"/>
    <w:rsid w:val="455F00F4"/>
    <w:rsid w:val="459D04D4"/>
    <w:rsid w:val="45AC3600"/>
    <w:rsid w:val="45F150A0"/>
    <w:rsid w:val="462E5779"/>
    <w:rsid w:val="46DA5DEA"/>
    <w:rsid w:val="46EA5A39"/>
    <w:rsid w:val="472C24BA"/>
    <w:rsid w:val="472C67D7"/>
    <w:rsid w:val="474D263A"/>
    <w:rsid w:val="478B0645"/>
    <w:rsid w:val="47F15329"/>
    <w:rsid w:val="4819662E"/>
    <w:rsid w:val="48557C03"/>
    <w:rsid w:val="490B57A8"/>
    <w:rsid w:val="4961000C"/>
    <w:rsid w:val="496723E7"/>
    <w:rsid w:val="49826363"/>
    <w:rsid w:val="49B02FC2"/>
    <w:rsid w:val="49F8781C"/>
    <w:rsid w:val="4A325785"/>
    <w:rsid w:val="4A4B3B0F"/>
    <w:rsid w:val="4A525E27"/>
    <w:rsid w:val="4A54305C"/>
    <w:rsid w:val="4A5E0A17"/>
    <w:rsid w:val="4A6328A7"/>
    <w:rsid w:val="4AAB5534"/>
    <w:rsid w:val="4AB307E8"/>
    <w:rsid w:val="4AC92DBD"/>
    <w:rsid w:val="4ACD120C"/>
    <w:rsid w:val="4AD4767A"/>
    <w:rsid w:val="4AEB209B"/>
    <w:rsid w:val="4AF81D3A"/>
    <w:rsid w:val="4B0C4E64"/>
    <w:rsid w:val="4B6C0794"/>
    <w:rsid w:val="4B81308B"/>
    <w:rsid w:val="4BB03E9B"/>
    <w:rsid w:val="4BD205B8"/>
    <w:rsid w:val="4C5573A0"/>
    <w:rsid w:val="4C7107E7"/>
    <w:rsid w:val="4C82356D"/>
    <w:rsid w:val="4CFF59A5"/>
    <w:rsid w:val="4D2E2EEC"/>
    <w:rsid w:val="4D394F13"/>
    <w:rsid w:val="4DC332C4"/>
    <w:rsid w:val="4DC807D3"/>
    <w:rsid w:val="4E5E123E"/>
    <w:rsid w:val="4E6E6945"/>
    <w:rsid w:val="4E7D7F17"/>
    <w:rsid w:val="4EBC6D1D"/>
    <w:rsid w:val="4ED15BE1"/>
    <w:rsid w:val="4EE259CC"/>
    <w:rsid w:val="4F15603B"/>
    <w:rsid w:val="4F3465F9"/>
    <w:rsid w:val="4F6C5D67"/>
    <w:rsid w:val="50200DCA"/>
    <w:rsid w:val="502877C5"/>
    <w:rsid w:val="509E2A87"/>
    <w:rsid w:val="50AA0A5D"/>
    <w:rsid w:val="50FB5437"/>
    <w:rsid w:val="51192364"/>
    <w:rsid w:val="519C0A4F"/>
    <w:rsid w:val="51C00B21"/>
    <w:rsid w:val="51EE739B"/>
    <w:rsid w:val="51FD5246"/>
    <w:rsid w:val="5201179A"/>
    <w:rsid w:val="5214712D"/>
    <w:rsid w:val="521E3EFC"/>
    <w:rsid w:val="52235C69"/>
    <w:rsid w:val="529D0578"/>
    <w:rsid w:val="529E485D"/>
    <w:rsid w:val="52A04B99"/>
    <w:rsid w:val="52AD1734"/>
    <w:rsid w:val="52D23823"/>
    <w:rsid w:val="52FE4D63"/>
    <w:rsid w:val="53183661"/>
    <w:rsid w:val="53260FE5"/>
    <w:rsid w:val="53402E34"/>
    <w:rsid w:val="534C0638"/>
    <w:rsid w:val="536912CC"/>
    <w:rsid w:val="53BB4A3D"/>
    <w:rsid w:val="540825EF"/>
    <w:rsid w:val="542D593B"/>
    <w:rsid w:val="543541FD"/>
    <w:rsid w:val="54441100"/>
    <w:rsid w:val="54D51BAA"/>
    <w:rsid w:val="54D87FE1"/>
    <w:rsid w:val="54DB26F8"/>
    <w:rsid w:val="54F719A1"/>
    <w:rsid w:val="5576097F"/>
    <w:rsid w:val="557C4A98"/>
    <w:rsid w:val="55CF657E"/>
    <w:rsid w:val="55D818D6"/>
    <w:rsid w:val="55E95892"/>
    <w:rsid w:val="56813F32"/>
    <w:rsid w:val="56D46542"/>
    <w:rsid w:val="56E35352"/>
    <w:rsid w:val="572B657F"/>
    <w:rsid w:val="58044073"/>
    <w:rsid w:val="580F3D1C"/>
    <w:rsid w:val="586A67F1"/>
    <w:rsid w:val="588B2C30"/>
    <w:rsid w:val="589E069A"/>
    <w:rsid w:val="58BF33B1"/>
    <w:rsid w:val="594818B8"/>
    <w:rsid w:val="596C0CB3"/>
    <w:rsid w:val="59717E9D"/>
    <w:rsid w:val="599F16E2"/>
    <w:rsid w:val="59A70928"/>
    <w:rsid w:val="5A315A59"/>
    <w:rsid w:val="5A5A4FB0"/>
    <w:rsid w:val="5A7C73BA"/>
    <w:rsid w:val="5ABD2155"/>
    <w:rsid w:val="5B333F70"/>
    <w:rsid w:val="5BCF552A"/>
    <w:rsid w:val="5C74633B"/>
    <w:rsid w:val="5C7D31D8"/>
    <w:rsid w:val="5CB44411"/>
    <w:rsid w:val="5D011C7D"/>
    <w:rsid w:val="5D4F1B4F"/>
    <w:rsid w:val="5DB92802"/>
    <w:rsid w:val="5DCC2E35"/>
    <w:rsid w:val="5E0C4813"/>
    <w:rsid w:val="5E394EDC"/>
    <w:rsid w:val="5E3A60F9"/>
    <w:rsid w:val="5E430429"/>
    <w:rsid w:val="5E7A0EF2"/>
    <w:rsid w:val="5E99597B"/>
    <w:rsid w:val="5EBA5A27"/>
    <w:rsid w:val="5EBB7FE7"/>
    <w:rsid w:val="5EC06747"/>
    <w:rsid w:val="5EF231C3"/>
    <w:rsid w:val="5EFF7895"/>
    <w:rsid w:val="5F23050A"/>
    <w:rsid w:val="5F664FAE"/>
    <w:rsid w:val="5F9F45AD"/>
    <w:rsid w:val="5FE12B03"/>
    <w:rsid w:val="600C257F"/>
    <w:rsid w:val="60487659"/>
    <w:rsid w:val="60CE1216"/>
    <w:rsid w:val="60FA59F2"/>
    <w:rsid w:val="612D755A"/>
    <w:rsid w:val="613F2026"/>
    <w:rsid w:val="614416A2"/>
    <w:rsid w:val="618B7898"/>
    <w:rsid w:val="61D92B8C"/>
    <w:rsid w:val="62864289"/>
    <w:rsid w:val="62DC0D7C"/>
    <w:rsid w:val="63234ED2"/>
    <w:rsid w:val="63B5013F"/>
    <w:rsid w:val="63B61BD3"/>
    <w:rsid w:val="63CE3BE1"/>
    <w:rsid w:val="63F20007"/>
    <w:rsid w:val="64022B6F"/>
    <w:rsid w:val="649E1B02"/>
    <w:rsid w:val="64CA3C4D"/>
    <w:rsid w:val="64CB1A0C"/>
    <w:rsid w:val="64D43F9E"/>
    <w:rsid w:val="64F8164D"/>
    <w:rsid w:val="65087CA6"/>
    <w:rsid w:val="654D1E8A"/>
    <w:rsid w:val="657C227E"/>
    <w:rsid w:val="659D74D4"/>
    <w:rsid w:val="65A84414"/>
    <w:rsid w:val="65B35574"/>
    <w:rsid w:val="65C36B5C"/>
    <w:rsid w:val="65EA022C"/>
    <w:rsid w:val="66236B9E"/>
    <w:rsid w:val="66644E48"/>
    <w:rsid w:val="666850E5"/>
    <w:rsid w:val="6689569E"/>
    <w:rsid w:val="66BB458D"/>
    <w:rsid w:val="66BC52A6"/>
    <w:rsid w:val="66BC6A7F"/>
    <w:rsid w:val="66D14BF3"/>
    <w:rsid w:val="66D6176D"/>
    <w:rsid w:val="66E46631"/>
    <w:rsid w:val="67B5411E"/>
    <w:rsid w:val="681A5D7E"/>
    <w:rsid w:val="68806F02"/>
    <w:rsid w:val="68B63CF9"/>
    <w:rsid w:val="68B8739A"/>
    <w:rsid w:val="68F55EA4"/>
    <w:rsid w:val="69076E24"/>
    <w:rsid w:val="697201AE"/>
    <w:rsid w:val="69884D94"/>
    <w:rsid w:val="698F49D5"/>
    <w:rsid w:val="69B67D29"/>
    <w:rsid w:val="69D052CB"/>
    <w:rsid w:val="6A03474D"/>
    <w:rsid w:val="6AEA24F9"/>
    <w:rsid w:val="6BB169FA"/>
    <w:rsid w:val="6BDF6FA6"/>
    <w:rsid w:val="6C1B20C5"/>
    <w:rsid w:val="6C2777FB"/>
    <w:rsid w:val="6C4B4758"/>
    <w:rsid w:val="6C5B1AF3"/>
    <w:rsid w:val="6CF90658"/>
    <w:rsid w:val="6D0B038C"/>
    <w:rsid w:val="6D2D0C3F"/>
    <w:rsid w:val="6D4600D1"/>
    <w:rsid w:val="6D477ADA"/>
    <w:rsid w:val="6D5875C3"/>
    <w:rsid w:val="6DA305C4"/>
    <w:rsid w:val="6DA320D9"/>
    <w:rsid w:val="6E121420"/>
    <w:rsid w:val="6E182D60"/>
    <w:rsid w:val="6E196680"/>
    <w:rsid w:val="6E3E766D"/>
    <w:rsid w:val="6E5B2428"/>
    <w:rsid w:val="6F2807E8"/>
    <w:rsid w:val="6FEB7342"/>
    <w:rsid w:val="6FFD17E8"/>
    <w:rsid w:val="700976FD"/>
    <w:rsid w:val="70657DB3"/>
    <w:rsid w:val="708C7F39"/>
    <w:rsid w:val="70E35F04"/>
    <w:rsid w:val="71C52A8C"/>
    <w:rsid w:val="725D0AA2"/>
    <w:rsid w:val="72AD19B1"/>
    <w:rsid w:val="72D134DE"/>
    <w:rsid w:val="72E15506"/>
    <w:rsid w:val="72FD2EC9"/>
    <w:rsid w:val="73053F25"/>
    <w:rsid w:val="736C0F60"/>
    <w:rsid w:val="738E1D1D"/>
    <w:rsid w:val="73B5323A"/>
    <w:rsid w:val="73BA07BE"/>
    <w:rsid w:val="73D65F7E"/>
    <w:rsid w:val="741B5B17"/>
    <w:rsid w:val="74361989"/>
    <w:rsid w:val="743A3C07"/>
    <w:rsid w:val="74410E5E"/>
    <w:rsid w:val="745246E1"/>
    <w:rsid w:val="745C40E3"/>
    <w:rsid w:val="7463798D"/>
    <w:rsid w:val="756D1BE3"/>
    <w:rsid w:val="7581481F"/>
    <w:rsid w:val="75A924F0"/>
    <w:rsid w:val="75B12050"/>
    <w:rsid w:val="76376752"/>
    <w:rsid w:val="764D37C3"/>
    <w:rsid w:val="76DD4B47"/>
    <w:rsid w:val="76E96259"/>
    <w:rsid w:val="76EB312B"/>
    <w:rsid w:val="76EC5507"/>
    <w:rsid w:val="770B3462"/>
    <w:rsid w:val="773224FA"/>
    <w:rsid w:val="77446974"/>
    <w:rsid w:val="77894387"/>
    <w:rsid w:val="778F4FBE"/>
    <w:rsid w:val="77950F7E"/>
    <w:rsid w:val="77D6083E"/>
    <w:rsid w:val="781F0126"/>
    <w:rsid w:val="78424451"/>
    <w:rsid w:val="7860158C"/>
    <w:rsid w:val="78DA7590"/>
    <w:rsid w:val="792B0C91"/>
    <w:rsid w:val="793162A6"/>
    <w:rsid w:val="794D0B22"/>
    <w:rsid w:val="79846CED"/>
    <w:rsid w:val="799C2A97"/>
    <w:rsid w:val="79F34A7A"/>
    <w:rsid w:val="7A056A22"/>
    <w:rsid w:val="7A3D1BFB"/>
    <w:rsid w:val="7A4A1AF6"/>
    <w:rsid w:val="7AA056B9"/>
    <w:rsid w:val="7AAE400A"/>
    <w:rsid w:val="7AC0341C"/>
    <w:rsid w:val="7AC51B7A"/>
    <w:rsid w:val="7B155E1F"/>
    <w:rsid w:val="7B311661"/>
    <w:rsid w:val="7B452CBB"/>
    <w:rsid w:val="7B494559"/>
    <w:rsid w:val="7C045E5F"/>
    <w:rsid w:val="7C0B7A60"/>
    <w:rsid w:val="7C7D59E5"/>
    <w:rsid w:val="7CE42E26"/>
    <w:rsid w:val="7D904EA6"/>
    <w:rsid w:val="7DC81FED"/>
    <w:rsid w:val="7E0622C2"/>
    <w:rsid w:val="7E0F6CA2"/>
    <w:rsid w:val="7E132BFC"/>
    <w:rsid w:val="7E431356"/>
    <w:rsid w:val="7E4D4151"/>
    <w:rsid w:val="7EAA3A51"/>
    <w:rsid w:val="7EB54086"/>
    <w:rsid w:val="7EC14D4E"/>
    <w:rsid w:val="7F005876"/>
    <w:rsid w:val="7F6851CA"/>
    <w:rsid w:val="7F7A3792"/>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6">
    <w:name w:val="Default Paragraph Font"/>
    <w:link w:val="17"/>
    <w:qFormat/>
    <w:uiPriority w:val="0"/>
  </w:style>
  <w:style w:type="table" w:default="1" w:styleId="14">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style>
  <w:style w:type="paragraph" w:styleId="5">
    <w:name w:val="Body Text Indent"/>
    <w:basedOn w:val="1"/>
    <w:qFormat/>
    <w:uiPriority w:val="0"/>
    <w:pPr>
      <w:spacing w:line="420" w:lineRule="exact"/>
      <w:ind w:firstLine="440" w:firstLineChars="200"/>
    </w:pPr>
    <w:rPr>
      <w:rFonts w:ascii="宋体" w:hAnsi="宋体"/>
      <w:sz w:val="22"/>
    </w:rPr>
  </w:style>
  <w:style w:type="paragraph" w:styleId="6">
    <w:name w:val="Plain Text"/>
    <w:basedOn w:val="1"/>
    <w:qFormat/>
    <w:uiPriority w:val="0"/>
    <w:rPr>
      <w:rFonts w:ascii="宋体" w:hAnsi="Courier New"/>
    </w:rPr>
  </w:style>
  <w:style w:type="paragraph" w:styleId="7">
    <w:name w:val="Body Text Indent 2"/>
    <w:basedOn w:val="1"/>
    <w:unhideWhenUsed/>
    <w:qFormat/>
    <w:uiPriority w:val="99"/>
    <w:pPr>
      <w:ind w:left="360"/>
    </w:pPr>
    <w:rPr>
      <w:sz w:val="2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1">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2">
    <w:name w:val="Body Text First Indent"/>
    <w:basedOn w:val="4"/>
    <w:qFormat/>
    <w:uiPriority w:val="0"/>
    <w:pPr>
      <w:spacing w:after="120" w:line="240" w:lineRule="auto"/>
      <w:ind w:left="0" w:right="0" w:firstLine="420" w:firstLineChars="100"/>
    </w:pPr>
    <w:rPr>
      <w:kern w:val="2"/>
      <w:sz w:val="21"/>
      <w:szCs w:val="24"/>
    </w:rPr>
  </w:style>
  <w:style w:type="paragraph" w:styleId="13">
    <w:name w:val="Body Text First Indent 2"/>
    <w:basedOn w:val="5"/>
    <w:qFormat/>
    <w:uiPriority w:val="0"/>
    <w:pPr>
      <w:tabs>
        <w:tab w:val="left" w:pos="840"/>
      </w:tabs>
      <w:ind w:firstLine="420" w:firstLineChars="200"/>
    </w:pPr>
    <w:rPr>
      <w:rFonts w:ascii="Calibri" w:hAnsi="Calibri"/>
      <w:szCs w:val="22"/>
    </w:rPr>
  </w:style>
  <w:style w:type="table" w:styleId="15">
    <w:name w:val="Table Grid"/>
    <w:basedOn w:val="1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_Style 14"/>
    <w:basedOn w:val="1"/>
    <w:link w:val="16"/>
    <w:qFormat/>
    <w:uiPriority w:val="0"/>
    <w:pPr>
      <w:spacing w:line="240" w:lineRule="atLeast"/>
      <w:ind w:left="420" w:firstLine="420"/>
    </w:pPr>
  </w:style>
  <w:style w:type="character" w:styleId="18">
    <w:name w:val="Strong"/>
    <w:basedOn w:val="16"/>
    <w:qFormat/>
    <w:uiPriority w:val="0"/>
    <w:rPr>
      <w:b/>
      <w:bCs/>
    </w:rPr>
  </w:style>
  <w:style w:type="character" w:styleId="19">
    <w:name w:val="page number"/>
    <w:basedOn w:val="16"/>
    <w:qFormat/>
    <w:uiPriority w:val="0"/>
  </w:style>
  <w:style w:type="character" w:styleId="20">
    <w:name w:val="Emphasis"/>
    <w:basedOn w:val="16"/>
    <w:qFormat/>
    <w:uiPriority w:val="0"/>
    <w:rPr>
      <w:i/>
    </w:rPr>
  </w:style>
  <w:style w:type="character" w:styleId="21">
    <w:name w:val="Hyperlink"/>
    <w:basedOn w:val="16"/>
    <w:unhideWhenUsed/>
    <w:qFormat/>
    <w:uiPriority w:val="99"/>
    <w:rPr>
      <w:color w:val="0000FF"/>
      <w:u w:val="single"/>
    </w:rPr>
  </w:style>
  <w:style w:type="character" w:styleId="22">
    <w:name w:val="annotation reference"/>
    <w:qFormat/>
    <w:uiPriority w:val="0"/>
    <w:rPr>
      <w:sz w:val="21"/>
    </w:rPr>
  </w:style>
  <w:style w:type="paragraph" w:customStyle="1" w:styleId="23">
    <w:name w:val=" Char"/>
    <w:basedOn w:val="1"/>
    <w:qFormat/>
    <w:uiPriority w:val="0"/>
    <w:pPr>
      <w:spacing w:line="240" w:lineRule="atLeast"/>
      <w:ind w:left="420" w:firstLine="420"/>
    </w:pPr>
  </w:style>
  <w:style w:type="paragraph" w:customStyle="1" w:styleId="24">
    <w:name w:val="批注主题 Char Char"/>
    <w:basedOn w:val="3"/>
    <w:next w:val="3"/>
    <w:qFormat/>
    <w:uiPriority w:val="0"/>
    <w:rPr>
      <w:b/>
    </w:rPr>
  </w:style>
  <w:style w:type="paragraph" w:customStyle="1" w:styleId="25">
    <w:name w:val="默认段落字体 Para Char"/>
    <w:basedOn w:val="1"/>
    <w:qFormat/>
    <w:uiPriority w:val="0"/>
    <w:pPr>
      <w:tabs>
        <w:tab w:val="left" w:pos="360"/>
        <w:tab w:val="left" w:pos="1008"/>
      </w:tabs>
      <w:ind w:left="420" w:hanging="420"/>
    </w:pPr>
  </w:style>
  <w:style w:type="paragraph" w:customStyle="1" w:styleId="26">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7">
    <w:name w:val="Definition List"/>
    <w:basedOn w:val="1"/>
    <w:next w:val="28"/>
    <w:qFormat/>
    <w:uiPriority w:val="0"/>
    <w:pPr>
      <w:spacing w:before="0" w:beforeLines="0" w:beforeAutospacing="0" w:after="0" w:afterLines="0" w:afterAutospacing="0"/>
      <w:ind w:left="360"/>
    </w:pPr>
    <w:rPr>
      <w:rFonts w:ascii="Times New Roman" w:eastAsia="宋体"/>
    </w:rPr>
  </w:style>
  <w:style w:type="paragraph" w:customStyle="1" w:styleId="28">
    <w:name w:val="Definition Term"/>
    <w:basedOn w:val="1"/>
    <w:next w:val="27"/>
    <w:qFormat/>
    <w:uiPriority w:val="0"/>
    <w:pPr>
      <w:spacing w:before="0" w:beforeLines="0" w:beforeAutospacing="0" w:after="0" w:afterLines="0" w:afterAutospacing="0"/>
    </w:pPr>
    <w:rPr>
      <w:rFonts w:ascii="Times New Roman" w:eastAsia="宋体"/>
    </w:rPr>
  </w:style>
  <w:style w:type="paragraph" w:customStyle="1" w:styleId="29">
    <w:name w:val="王想"/>
    <w:basedOn w:val="1"/>
    <w:qFormat/>
    <w:uiPriority w:val="0"/>
    <w:pPr>
      <w:numPr>
        <w:ilvl w:val="1"/>
        <w:numId w:val="1"/>
      </w:numPr>
      <w:tabs>
        <w:tab w:val="left" w:pos="420"/>
        <w:tab w:val="left" w:pos="567"/>
      </w:tabs>
      <w:spacing w:line="360" w:lineRule="auto"/>
    </w:pPr>
    <w:rPr>
      <w:sz w:val="24"/>
    </w:rPr>
  </w:style>
  <w:style w:type="paragraph" w:customStyle="1" w:styleId="30">
    <w:name w:val="批注框文本 Char Char"/>
    <w:basedOn w:val="1"/>
    <w:qFormat/>
    <w:uiPriority w:val="0"/>
    <w:rPr>
      <w:sz w:val="18"/>
    </w:rPr>
  </w:style>
  <w:style w:type="paragraph" w:styleId="3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3803</Words>
  <Characters>4085</Characters>
  <Lines>234</Lines>
  <Paragraphs>66</Paragraphs>
  <TotalTime>1</TotalTime>
  <ScaleCrop>false</ScaleCrop>
  <LinksUpToDate>false</LinksUpToDate>
  <CharactersWithSpaces>4672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招采中心2</cp:lastModifiedBy>
  <cp:lastPrinted>2020-03-25T07:32:00Z</cp:lastPrinted>
  <dcterms:modified xsi:type="dcterms:W3CDTF">2025-06-23T00:56:56Z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5F24AB9220CD4DC68B2B04660EBD28D3_13</vt:lpwstr>
  </property>
  <property fmtid="{D5CDD505-2E9C-101B-9397-08002B2CF9AE}" pid="4" name="KSOTemplateDocerSaveRecord">
    <vt:lpwstr>eyJoZGlkIjoiYTY1NjEzMTFkOWIyOGVjOGVlYjFmMzU2ZWYxOGJjMWIiLCJ1c2VySWQiOiIzMjYyOTIwOTcifQ==</vt:lpwstr>
  </property>
</Properties>
</file>